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92534" w14:textId="77777777" w:rsidR="00342C48" w:rsidRPr="00811892" w:rsidRDefault="00342C48">
      <w:pPr>
        <w:pStyle w:val="Heading4"/>
        <w:spacing w:before="0" w:after="0" w:line="276" w:lineRule="auto"/>
        <w:rPr>
          <w:sz w:val="22"/>
          <w:szCs w:val="22"/>
          <w:rPrChange w:id="0" w:author="RSR" w:date="2025-08-13T10:30:00Z">
            <w:rPr/>
          </w:rPrChange>
        </w:rPr>
        <w:pPrChange w:id="1" w:author="RSR" w:date="2025-08-13T10:31:00Z">
          <w:pPr>
            <w:pStyle w:val="Heading4"/>
          </w:pPr>
        </w:pPrChange>
      </w:pPr>
      <w:bookmarkStart w:id="2" w:name="_Toc256001521"/>
      <w:r w:rsidRPr="00811892">
        <w:rPr>
          <w:noProof/>
          <w:sz w:val="22"/>
          <w:szCs w:val="22"/>
          <w:rPrChange w:id="3" w:author="RSR" w:date="2025-08-13T10:30:00Z">
            <w:rPr>
              <w:noProof/>
            </w:rPr>
          </w:rPrChange>
        </w:rPr>
        <w:t>II.Г.1.1. - Инвестиции в земеделските стопанства насочени към опазване на компонентите на околната среда</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342C48" w:rsidRPr="00811892" w14:paraId="06BE3BF5"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C52085" w14:textId="77777777" w:rsidR="00342C48" w:rsidRPr="00811892" w:rsidRDefault="00342C48">
            <w:pPr>
              <w:spacing w:line="276" w:lineRule="auto"/>
              <w:rPr>
                <w:color w:val="000000"/>
                <w:sz w:val="22"/>
                <w:szCs w:val="22"/>
                <w:rPrChange w:id="4" w:author="RSR" w:date="2025-08-13T10:30:00Z">
                  <w:rPr>
                    <w:color w:val="000000"/>
                    <w:sz w:val="20"/>
                  </w:rPr>
                </w:rPrChange>
              </w:rPr>
              <w:pPrChange w:id="5" w:author="RSR" w:date="2025-08-13T10:31:00Z">
                <w:pPr/>
              </w:pPrChange>
            </w:pPr>
            <w:r w:rsidRPr="00811892">
              <w:rPr>
                <w:noProof/>
                <w:color w:val="000000"/>
                <w:sz w:val="22"/>
                <w:szCs w:val="22"/>
                <w:rPrChange w:id="6" w:author="RSR" w:date="2025-08-13T10:30:00Z">
                  <w:rPr>
                    <w:noProof/>
                    <w:color w:val="000000"/>
                    <w:sz w:val="20"/>
                  </w:rPr>
                </w:rPrChange>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7D65FC" w14:textId="77777777" w:rsidR="00342C48" w:rsidRPr="00811892" w:rsidRDefault="00342C48">
            <w:pPr>
              <w:spacing w:line="276" w:lineRule="auto"/>
              <w:rPr>
                <w:color w:val="000000"/>
                <w:sz w:val="22"/>
                <w:szCs w:val="22"/>
                <w:rPrChange w:id="7" w:author="RSR" w:date="2025-08-13T10:30:00Z">
                  <w:rPr>
                    <w:color w:val="000000"/>
                    <w:sz w:val="20"/>
                  </w:rPr>
                </w:rPrChange>
              </w:rPr>
              <w:pPrChange w:id="8" w:author="RSR" w:date="2025-08-13T10:31:00Z">
                <w:pPr/>
              </w:pPrChange>
            </w:pPr>
            <w:r w:rsidRPr="00811892">
              <w:rPr>
                <w:noProof/>
                <w:color w:val="000000"/>
                <w:sz w:val="22"/>
                <w:szCs w:val="22"/>
                <w:rPrChange w:id="9" w:author="RSR" w:date="2025-08-13T10:30:00Z">
                  <w:rPr>
                    <w:noProof/>
                    <w:color w:val="000000"/>
                    <w:sz w:val="20"/>
                  </w:rPr>
                </w:rPrChange>
              </w:rPr>
              <w:t>II.Г.1.1.</w:t>
            </w:r>
          </w:p>
        </w:tc>
      </w:tr>
      <w:tr w:rsidR="00342C48" w:rsidRPr="00811892" w14:paraId="396609A7"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0EDD73" w14:textId="77777777" w:rsidR="00342C48" w:rsidRPr="00811892" w:rsidRDefault="00342C48">
            <w:pPr>
              <w:spacing w:line="276" w:lineRule="auto"/>
              <w:rPr>
                <w:color w:val="000000"/>
                <w:sz w:val="22"/>
                <w:szCs w:val="22"/>
                <w:rPrChange w:id="10" w:author="RSR" w:date="2025-08-13T10:30:00Z">
                  <w:rPr>
                    <w:color w:val="000000"/>
                    <w:sz w:val="20"/>
                  </w:rPr>
                </w:rPrChange>
              </w:rPr>
              <w:pPrChange w:id="11" w:author="RSR" w:date="2025-08-13T10:31:00Z">
                <w:pPr/>
              </w:pPrChange>
            </w:pPr>
            <w:r w:rsidRPr="00811892">
              <w:rPr>
                <w:noProof/>
                <w:color w:val="000000"/>
                <w:sz w:val="22"/>
                <w:szCs w:val="22"/>
                <w:rPrChange w:id="12" w:author="RSR" w:date="2025-08-13T10:30:00Z">
                  <w:rPr>
                    <w:noProof/>
                    <w:color w:val="000000"/>
                    <w:sz w:val="20"/>
                  </w:rPr>
                </w:rPrChange>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526E81" w14:textId="77777777" w:rsidR="00342C48" w:rsidRPr="00811892" w:rsidRDefault="00342C48">
            <w:pPr>
              <w:spacing w:line="276" w:lineRule="auto"/>
              <w:rPr>
                <w:color w:val="000000"/>
                <w:sz w:val="22"/>
                <w:szCs w:val="22"/>
                <w:rPrChange w:id="13" w:author="RSR" w:date="2025-08-13T10:30:00Z">
                  <w:rPr>
                    <w:color w:val="000000"/>
                    <w:sz w:val="20"/>
                  </w:rPr>
                </w:rPrChange>
              </w:rPr>
              <w:pPrChange w:id="14" w:author="RSR" w:date="2025-08-13T10:31:00Z">
                <w:pPr/>
              </w:pPrChange>
            </w:pPr>
            <w:r w:rsidRPr="00811892">
              <w:rPr>
                <w:noProof/>
                <w:color w:val="000000"/>
                <w:sz w:val="22"/>
                <w:szCs w:val="22"/>
                <w:rPrChange w:id="15" w:author="RSR" w:date="2025-08-13T10:30:00Z">
                  <w:rPr>
                    <w:noProof/>
                    <w:color w:val="000000"/>
                    <w:sz w:val="20"/>
                  </w:rPr>
                </w:rPrChange>
              </w:rPr>
              <w:t>Инвестиции в земеделските стопанства насочени към опазване на компонентите на околната среда</w:t>
            </w:r>
          </w:p>
        </w:tc>
      </w:tr>
      <w:tr w:rsidR="00342C48" w:rsidRPr="00811892" w14:paraId="4B9779EB"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8D2DC0" w14:textId="77777777" w:rsidR="00342C48" w:rsidRPr="00811892" w:rsidRDefault="00342C48">
            <w:pPr>
              <w:spacing w:line="276" w:lineRule="auto"/>
              <w:rPr>
                <w:color w:val="000000"/>
                <w:sz w:val="22"/>
                <w:szCs w:val="22"/>
                <w:rPrChange w:id="16" w:author="RSR" w:date="2025-08-13T10:30:00Z">
                  <w:rPr>
                    <w:color w:val="000000"/>
                    <w:sz w:val="20"/>
                  </w:rPr>
                </w:rPrChange>
              </w:rPr>
              <w:pPrChange w:id="17" w:author="RSR" w:date="2025-08-13T10:31:00Z">
                <w:pPr/>
              </w:pPrChange>
            </w:pPr>
            <w:r w:rsidRPr="00811892">
              <w:rPr>
                <w:noProof/>
                <w:color w:val="000000"/>
                <w:sz w:val="22"/>
                <w:szCs w:val="22"/>
                <w:rPrChange w:id="18" w:author="RSR" w:date="2025-08-13T10:30:00Z">
                  <w:rPr>
                    <w:noProof/>
                    <w:color w:val="000000"/>
                    <w:sz w:val="20"/>
                  </w:rPr>
                </w:rPrChange>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20EFAC" w14:textId="77777777" w:rsidR="00342C48" w:rsidRPr="00811892" w:rsidRDefault="00342C48">
            <w:pPr>
              <w:spacing w:line="276" w:lineRule="auto"/>
              <w:rPr>
                <w:color w:val="000000"/>
                <w:sz w:val="22"/>
                <w:szCs w:val="22"/>
                <w:rPrChange w:id="19" w:author="RSR" w:date="2025-08-13T10:30:00Z">
                  <w:rPr>
                    <w:color w:val="000000"/>
                    <w:sz w:val="20"/>
                  </w:rPr>
                </w:rPrChange>
              </w:rPr>
              <w:pPrChange w:id="20" w:author="RSR" w:date="2025-08-13T10:31:00Z">
                <w:pPr/>
              </w:pPrChange>
            </w:pPr>
            <w:r w:rsidRPr="00811892">
              <w:rPr>
                <w:noProof/>
                <w:color w:val="000000"/>
                <w:sz w:val="22"/>
                <w:szCs w:val="22"/>
                <w:rPrChange w:id="21" w:author="RSR" w:date="2025-08-13T10:30:00Z">
                  <w:rPr>
                    <w:noProof/>
                    <w:color w:val="000000"/>
                    <w:sz w:val="20"/>
                  </w:rPr>
                </w:rPrChange>
              </w:rPr>
              <w:t>INVEST(73-74) - Инвестиции, включително инвестиции за напояване</w:t>
            </w:r>
          </w:p>
        </w:tc>
      </w:tr>
      <w:tr w:rsidR="00342C48" w:rsidRPr="00811892" w14:paraId="35DFE611"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2CFD72" w14:textId="77777777" w:rsidR="00342C48" w:rsidRPr="00811892" w:rsidRDefault="00342C48">
            <w:pPr>
              <w:spacing w:line="276" w:lineRule="auto"/>
              <w:rPr>
                <w:color w:val="000000"/>
                <w:sz w:val="22"/>
                <w:szCs w:val="22"/>
                <w:rPrChange w:id="22" w:author="RSR" w:date="2025-08-13T10:30:00Z">
                  <w:rPr>
                    <w:color w:val="000000"/>
                    <w:sz w:val="20"/>
                  </w:rPr>
                </w:rPrChange>
              </w:rPr>
              <w:pPrChange w:id="23" w:author="RSR" w:date="2025-08-13T10:31:00Z">
                <w:pPr/>
              </w:pPrChange>
            </w:pPr>
            <w:r w:rsidRPr="00811892">
              <w:rPr>
                <w:noProof/>
                <w:color w:val="000000"/>
                <w:sz w:val="22"/>
                <w:szCs w:val="22"/>
                <w:rPrChange w:id="24" w:author="RSR" w:date="2025-08-13T10:30:00Z">
                  <w:rPr>
                    <w:noProof/>
                    <w:color w:val="000000"/>
                    <w:sz w:val="20"/>
                  </w:rPr>
                </w:rPrChange>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03C66C" w14:textId="77777777" w:rsidR="00342C48" w:rsidRPr="00811892" w:rsidRDefault="00342C48">
            <w:pPr>
              <w:spacing w:line="276" w:lineRule="auto"/>
              <w:rPr>
                <w:color w:val="000000"/>
                <w:sz w:val="22"/>
                <w:szCs w:val="22"/>
                <w:rPrChange w:id="25" w:author="RSR" w:date="2025-08-13T10:30:00Z">
                  <w:rPr>
                    <w:color w:val="000000"/>
                    <w:sz w:val="20"/>
                  </w:rPr>
                </w:rPrChange>
              </w:rPr>
              <w:pPrChange w:id="26" w:author="RSR" w:date="2025-08-13T10:31:00Z">
                <w:pPr/>
              </w:pPrChange>
            </w:pPr>
            <w:r w:rsidRPr="00811892">
              <w:rPr>
                <w:noProof/>
                <w:color w:val="000000"/>
                <w:sz w:val="22"/>
                <w:szCs w:val="22"/>
                <w:rPrChange w:id="27" w:author="RSR" w:date="2025-08-13T10:30:00Z">
                  <w:rPr>
                    <w:noProof/>
                    <w:color w:val="000000"/>
                    <w:sz w:val="20"/>
                  </w:rPr>
                </w:rPrChange>
              </w:rPr>
              <w:t>O.20. Брой на подпомаганите операции или единици за инвестиции в производствени дейности в земеделските стопанства</w:t>
            </w:r>
          </w:p>
        </w:tc>
      </w:tr>
      <w:tr w:rsidR="00342C48" w:rsidRPr="00811892" w14:paraId="44EA360A"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89E2EE" w14:textId="77777777" w:rsidR="00342C48" w:rsidRPr="00811892" w:rsidRDefault="00342C48">
            <w:pPr>
              <w:spacing w:line="276" w:lineRule="auto"/>
              <w:rPr>
                <w:color w:val="000000"/>
                <w:sz w:val="22"/>
                <w:szCs w:val="22"/>
                <w:rPrChange w:id="28" w:author="RSR" w:date="2025-08-13T10:30:00Z">
                  <w:rPr>
                    <w:color w:val="000000"/>
                    <w:sz w:val="20"/>
                  </w:rPr>
                </w:rPrChange>
              </w:rPr>
              <w:pPrChange w:id="29" w:author="RSR" w:date="2025-08-13T10:31:00Z">
                <w:pPr/>
              </w:pPrChange>
            </w:pPr>
            <w:r w:rsidRPr="00811892">
              <w:rPr>
                <w:noProof/>
                <w:color w:val="000000"/>
                <w:sz w:val="22"/>
                <w:szCs w:val="22"/>
                <w:rPrChange w:id="30" w:author="RSR" w:date="2025-08-13T10:30:00Z">
                  <w:rPr>
                    <w:noProof/>
                    <w:color w:val="000000"/>
                    <w:sz w:val="20"/>
                  </w:rPr>
                </w:rPrChange>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D3AC9C" w14:textId="77777777" w:rsidR="00342C48" w:rsidRPr="00811892" w:rsidRDefault="00342C48">
            <w:pPr>
              <w:spacing w:line="276" w:lineRule="auto"/>
              <w:rPr>
                <w:color w:val="000000"/>
                <w:sz w:val="22"/>
                <w:szCs w:val="22"/>
                <w:rPrChange w:id="31" w:author="RSR" w:date="2025-08-13T10:30:00Z">
                  <w:rPr>
                    <w:color w:val="000000"/>
                    <w:sz w:val="20"/>
                  </w:rPr>
                </w:rPrChange>
              </w:rPr>
              <w:pPrChange w:id="32" w:author="RSR" w:date="2025-08-13T10:31:00Z">
                <w:pPr/>
              </w:pPrChange>
            </w:pPr>
            <w:r w:rsidRPr="00811892">
              <w:rPr>
                <w:noProof/>
                <w:color w:val="000000"/>
                <w:sz w:val="22"/>
                <w:szCs w:val="22"/>
                <w:rPrChange w:id="33" w:author="RSR" w:date="2025-08-13T10:30:00Z">
                  <w:rPr>
                    <w:noProof/>
                    <w:color w:val="000000"/>
                    <w:sz w:val="20"/>
                  </w:rPr>
                </w:rPrChange>
              </w:rPr>
              <w:t>Приемственост между поколенията: Не</w:t>
            </w:r>
          </w:p>
          <w:p w14:paraId="7891C8F1" w14:textId="77777777" w:rsidR="00342C48" w:rsidRPr="00811892" w:rsidRDefault="00342C48">
            <w:pPr>
              <w:spacing w:line="276" w:lineRule="auto"/>
              <w:rPr>
                <w:color w:val="000000"/>
                <w:sz w:val="22"/>
                <w:szCs w:val="22"/>
                <w:rPrChange w:id="34" w:author="RSR" w:date="2025-08-13T10:30:00Z">
                  <w:rPr>
                    <w:color w:val="000000"/>
                    <w:sz w:val="20"/>
                  </w:rPr>
                </w:rPrChange>
              </w:rPr>
              <w:pPrChange w:id="35" w:author="RSR" w:date="2025-08-13T10:31:00Z">
                <w:pPr/>
              </w:pPrChange>
            </w:pPr>
            <w:r w:rsidRPr="00811892">
              <w:rPr>
                <w:noProof/>
                <w:color w:val="000000"/>
                <w:sz w:val="22"/>
                <w:szCs w:val="22"/>
                <w:rPrChange w:id="36" w:author="RSR" w:date="2025-08-13T10:30:00Z">
                  <w:rPr>
                    <w:noProof/>
                    <w:color w:val="000000"/>
                    <w:sz w:val="20"/>
                  </w:rPr>
                </w:rPrChange>
              </w:rPr>
              <w:t>Околна среда: Да</w:t>
            </w:r>
          </w:p>
          <w:p w14:paraId="0BD6B173" w14:textId="77777777" w:rsidR="00342C48" w:rsidRPr="00811892" w:rsidRDefault="00342C48">
            <w:pPr>
              <w:spacing w:line="276" w:lineRule="auto"/>
              <w:rPr>
                <w:color w:val="000000"/>
                <w:sz w:val="22"/>
                <w:szCs w:val="22"/>
                <w:rPrChange w:id="37" w:author="RSR" w:date="2025-08-13T10:30:00Z">
                  <w:rPr>
                    <w:color w:val="000000"/>
                    <w:sz w:val="20"/>
                  </w:rPr>
                </w:rPrChange>
              </w:rPr>
              <w:pPrChange w:id="38" w:author="RSR" w:date="2025-08-13T10:31:00Z">
                <w:pPr/>
              </w:pPrChange>
            </w:pPr>
            <w:r w:rsidRPr="00811892">
              <w:rPr>
                <w:noProof/>
                <w:color w:val="000000"/>
                <w:sz w:val="22"/>
                <w:szCs w:val="22"/>
                <w:rPrChange w:id="39" w:author="RSR" w:date="2025-08-13T10:30:00Z">
                  <w:rPr>
                    <w:noProof/>
                    <w:color w:val="000000"/>
                    <w:sz w:val="20"/>
                  </w:rPr>
                </w:rPrChange>
              </w:rPr>
              <w:t>Система за облекчения за екосхеми: Не</w:t>
            </w:r>
          </w:p>
          <w:p w14:paraId="466251D5" w14:textId="77777777" w:rsidR="00342C48" w:rsidRPr="00811892" w:rsidRDefault="00342C48">
            <w:pPr>
              <w:spacing w:line="276" w:lineRule="auto"/>
              <w:rPr>
                <w:color w:val="000000"/>
                <w:sz w:val="22"/>
                <w:szCs w:val="22"/>
                <w:rPrChange w:id="40" w:author="RSR" w:date="2025-08-13T10:30:00Z">
                  <w:rPr>
                    <w:color w:val="000000"/>
                    <w:sz w:val="20"/>
                  </w:rPr>
                </w:rPrChange>
              </w:rPr>
              <w:pPrChange w:id="41" w:author="RSR" w:date="2025-08-13T10:31:00Z">
                <w:pPr/>
              </w:pPrChange>
            </w:pPr>
            <w:r w:rsidRPr="00811892">
              <w:rPr>
                <w:noProof/>
                <w:color w:val="000000"/>
                <w:sz w:val="22"/>
                <w:szCs w:val="22"/>
                <w:rPrChange w:id="42" w:author="RSR" w:date="2025-08-13T10:30:00Z">
                  <w:rPr>
                    <w:noProof/>
                    <w:color w:val="000000"/>
                    <w:sz w:val="20"/>
                  </w:rPr>
                </w:rPrChange>
              </w:rPr>
              <w:t>Подход LEADER: Не</w:t>
            </w:r>
          </w:p>
        </w:tc>
      </w:tr>
    </w:tbl>
    <w:p w14:paraId="6827F96B" w14:textId="77777777" w:rsidR="00342C48" w:rsidRPr="00811892" w:rsidRDefault="00342C48">
      <w:pPr>
        <w:pStyle w:val="Heading5"/>
        <w:spacing w:before="0" w:after="0" w:line="276" w:lineRule="auto"/>
        <w:rPr>
          <w:b w:val="0"/>
          <w:color w:val="000000"/>
          <w:sz w:val="22"/>
          <w:szCs w:val="22"/>
          <w:rPrChange w:id="43" w:author="RSR" w:date="2025-08-13T10:30:00Z">
            <w:rPr>
              <w:b w:val="0"/>
              <w:color w:val="000000"/>
              <w:sz w:val="24"/>
            </w:rPr>
          </w:rPrChange>
        </w:rPr>
        <w:pPrChange w:id="44" w:author="RSR" w:date="2025-08-13T10:31:00Z">
          <w:pPr>
            <w:pStyle w:val="Heading5"/>
          </w:pPr>
        </w:pPrChange>
      </w:pPr>
      <w:bookmarkStart w:id="45" w:name="_Toc256001522"/>
      <w:r w:rsidRPr="00811892">
        <w:rPr>
          <w:b w:val="0"/>
          <w:noProof/>
          <w:color w:val="000000"/>
          <w:sz w:val="22"/>
          <w:szCs w:val="22"/>
          <w:rPrChange w:id="46" w:author="RSR" w:date="2025-08-13T10:30:00Z">
            <w:rPr>
              <w:b w:val="0"/>
              <w:noProof/>
              <w:color w:val="000000"/>
              <w:sz w:val="24"/>
            </w:rPr>
          </w:rPrChange>
        </w:rPr>
        <w:t>1 Териториално приложение и ако е уместно, регионално измерение</w:t>
      </w:r>
      <w:bookmarkEnd w:id="45"/>
    </w:p>
    <w:p w14:paraId="60986B44" w14:textId="77777777" w:rsidR="00342C48" w:rsidRPr="00811892" w:rsidRDefault="00342C48">
      <w:pPr>
        <w:spacing w:line="276" w:lineRule="auto"/>
        <w:rPr>
          <w:color w:val="000000"/>
          <w:sz w:val="22"/>
          <w:szCs w:val="22"/>
          <w:rPrChange w:id="47" w:author="RSR" w:date="2025-08-13T10:30:00Z">
            <w:rPr>
              <w:color w:val="000000"/>
              <w:sz w:val="0"/>
            </w:rPr>
          </w:rPrChange>
        </w:rPr>
        <w:pPrChange w:id="48" w:author="RSR" w:date="2025-08-13T10:31:00Z">
          <w:pPr/>
        </w:pPrChange>
      </w:pPr>
      <w:r w:rsidRPr="00811892">
        <w:rPr>
          <w:noProof/>
          <w:color w:val="000000"/>
          <w:sz w:val="22"/>
          <w:szCs w:val="22"/>
          <w:rPrChange w:id="49" w:author="RSR" w:date="2025-08-13T10:30:00Z">
            <w:rPr>
              <w:noProof/>
              <w:color w:val="000000"/>
            </w:rPr>
          </w:rPrChange>
        </w:rPr>
        <w:t xml:space="preserve">Териториално приложение: </w:t>
      </w:r>
      <w:r w:rsidRPr="00811892">
        <w:rPr>
          <w:b/>
          <w:noProof/>
          <w:color w:val="000000"/>
          <w:sz w:val="22"/>
          <w:szCs w:val="22"/>
          <w:rPrChange w:id="50" w:author="RSR" w:date="2025-08-13T10:30:00Z">
            <w:rPr>
              <w:b/>
              <w:noProof/>
              <w:color w:val="000000"/>
            </w:rPr>
          </w:rPrChange>
        </w:rPr>
        <w:t>Национално равнище</w:t>
      </w:r>
    </w:p>
    <w:p w14:paraId="5257F109" w14:textId="77777777" w:rsidR="00342C48" w:rsidRPr="00811892" w:rsidRDefault="00342C48">
      <w:pPr>
        <w:spacing w:line="276" w:lineRule="auto"/>
        <w:rPr>
          <w:color w:val="000000"/>
          <w:sz w:val="22"/>
          <w:szCs w:val="22"/>
          <w:rPrChange w:id="51" w:author="RSR" w:date="2025-08-13T10:30:00Z">
            <w:rPr>
              <w:color w:val="000000"/>
              <w:sz w:val="0"/>
            </w:rPr>
          </w:rPrChange>
        </w:rPr>
        <w:pPrChange w:id="52" w:author="RSR" w:date="2025-08-13T10:31:00Z">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342C48" w:rsidRPr="00811892" w14:paraId="6BB9B797" w14:textId="77777777" w:rsidTr="00692C5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12C6BE3D" w14:textId="77777777" w:rsidR="00342C48" w:rsidRPr="00811892" w:rsidRDefault="00342C48">
            <w:pPr>
              <w:spacing w:line="276" w:lineRule="auto"/>
              <w:rPr>
                <w:b/>
                <w:color w:val="000000"/>
                <w:sz w:val="22"/>
                <w:szCs w:val="22"/>
                <w:rPrChange w:id="53" w:author="RSR" w:date="2025-08-13T10:30:00Z">
                  <w:rPr>
                    <w:b/>
                    <w:color w:val="000000"/>
                    <w:sz w:val="20"/>
                  </w:rPr>
                </w:rPrChange>
              </w:rPr>
              <w:pPrChange w:id="54" w:author="RSR" w:date="2025-08-13T10:31:00Z">
                <w:pPr/>
              </w:pPrChange>
            </w:pPr>
            <w:r w:rsidRPr="00811892">
              <w:rPr>
                <w:b/>
                <w:noProof/>
                <w:color w:val="000000"/>
                <w:sz w:val="22"/>
                <w:szCs w:val="22"/>
                <w:rPrChange w:id="55" w:author="RSR" w:date="2025-08-13T10:30:00Z">
                  <w:rPr>
                    <w:b/>
                    <w:noProof/>
                    <w:color w:val="000000"/>
                    <w:sz w:val="20"/>
                  </w:rPr>
                </w:rPrChange>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6D7CE713" w14:textId="77777777" w:rsidR="00342C48" w:rsidRPr="00811892" w:rsidRDefault="00342C48">
            <w:pPr>
              <w:spacing w:line="276" w:lineRule="auto"/>
              <w:rPr>
                <w:color w:val="000000"/>
                <w:sz w:val="22"/>
                <w:szCs w:val="22"/>
                <w:rPrChange w:id="56" w:author="RSR" w:date="2025-08-13T10:30:00Z">
                  <w:rPr>
                    <w:color w:val="000000"/>
                    <w:sz w:val="20"/>
                  </w:rPr>
                </w:rPrChange>
              </w:rPr>
              <w:pPrChange w:id="57" w:author="RSR" w:date="2025-08-13T10:31:00Z">
                <w:pPr/>
              </w:pPrChange>
            </w:pPr>
            <w:r w:rsidRPr="00811892">
              <w:rPr>
                <w:b/>
                <w:noProof/>
                <w:color w:val="000000"/>
                <w:sz w:val="22"/>
                <w:szCs w:val="22"/>
                <w:rPrChange w:id="58" w:author="RSR" w:date="2025-08-13T10:30:00Z">
                  <w:rPr>
                    <w:b/>
                    <w:noProof/>
                    <w:color w:val="000000"/>
                    <w:sz w:val="20"/>
                  </w:rPr>
                </w:rPrChange>
              </w:rPr>
              <w:t>Описание</w:t>
            </w:r>
          </w:p>
        </w:tc>
      </w:tr>
      <w:tr w:rsidR="00342C48" w:rsidRPr="00811892" w14:paraId="517EB623"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C50714" w14:textId="77777777" w:rsidR="00342C48" w:rsidRPr="00811892" w:rsidRDefault="00342C48">
            <w:pPr>
              <w:spacing w:line="276" w:lineRule="auto"/>
              <w:rPr>
                <w:color w:val="000000"/>
                <w:sz w:val="22"/>
                <w:szCs w:val="22"/>
                <w:rPrChange w:id="59" w:author="RSR" w:date="2025-08-13T10:30:00Z">
                  <w:rPr>
                    <w:color w:val="000000"/>
                    <w:sz w:val="20"/>
                  </w:rPr>
                </w:rPrChange>
              </w:rPr>
              <w:pPrChange w:id="60" w:author="RSR" w:date="2025-08-13T10:31:00Z">
                <w:pPr/>
              </w:pPrChange>
            </w:pPr>
            <w:r w:rsidRPr="00811892">
              <w:rPr>
                <w:noProof/>
                <w:color w:val="000000"/>
                <w:sz w:val="22"/>
                <w:szCs w:val="22"/>
                <w:rPrChange w:id="61" w:author="RSR" w:date="2025-08-13T10:30:00Z">
                  <w:rPr>
                    <w:noProof/>
                    <w:color w:val="000000"/>
                    <w:sz w:val="20"/>
                  </w:rPr>
                </w:rPrChange>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AD6167" w14:textId="77777777" w:rsidR="00342C48" w:rsidRPr="00811892" w:rsidRDefault="00342C48">
            <w:pPr>
              <w:spacing w:line="276" w:lineRule="auto"/>
              <w:rPr>
                <w:color w:val="000000"/>
                <w:sz w:val="22"/>
                <w:szCs w:val="22"/>
                <w:rPrChange w:id="62" w:author="RSR" w:date="2025-08-13T10:30:00Z">
                  <w:rPr>
                    <w:color w:val="000000"/>
                    <w:sz w:val="20"/>
                  </w:rPr>
                </w:rPrChange>
              </w:rPr>
              <w:pPrChange w:id="63" w:author="RSR" w:date="2025-08-13T10:31:00Z">
                <w:pPr/>
              </w:pPrChange>
            </w:pPr>
            <w:r w:rsidRPr="00811892">
              <w:rPr>
                <w:noProof/>
                <w:color w:val="000000"/>
                <w:sz w:val="22"/>
                <w:szCs w:val="22"/>
                <w:rPrChange w:id="64" w:author="RSR" w:date="2025-08-13T10:30:00Z">
                  <w:rPr>
                    <w:noProof/>
                    <w:color w:val="000000"/>
                    <w:sz w:val="20"/>
                  </w:rPr>
                </w:rPrChange>
              </w:rPr>
              <w:t xml:space="preserve">България </w:t>
            </w:r>
          </w:p>
        </w:tc>
      </w:tr>
    </w:tbl>
    <w:p w14:paraId="051E312A" w14:textId="77777777" w:rsidR="00342C48" w:rsidRPr="00811892" w:rsidRDefault="00342C48">
      <w:pPr>
        <w:spacing w:line="276" w:lineRule="auto"/>
        <w:rPr>
          <w:color w:val="000000"/>
          <w:sz w:val="22"/>
          <w:szCs w:val="22"/>
          <w:rPrChange w:id="65" w:author="RSR" w:date="2025-08-13T10:30:00Z">
            <w:rPr>
              <w:color w:val="000000"/>
            </w:rPr>
          </w:rPrChange>
        </w:rPr>
        <w:pPrChange w:id="66" w:author="RSR" w:date="2025-08-13T10:31:00Z">
          <w:pPr>
            <w:spacing w:before="20" w:after="20"/>
          </w:pPr>
        </w:pPrChange>
      </w:pPr>
      <w:r w:rsidRPr="00811892">
        <w:rPr>
          <w:noProof/>
          <w:color w:val="000000"/>
          <w:sz w:val="22"/>
          <w:szCs w:val="22"/>
          <w:rPrChange w:id="67" w:author="RSR" w:date="2025-08-13T10:30:00Z">
            <w:rPr>
              <w:noProof/>
              <w:color w:val="000000"/>
            </w:rPr>
          </w:rPrChange>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1EF8703E"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250C091" w14:textId="77777777" w:rsidR="00342C48" w:rsidRPr="00811892" w:rsidRDefault="00342C48">
            <w:pPr>
              <w:spacing w:line="276" w:lineRule="auto"/>
              <w:rPr>
                <w:sz w:val="22"/>
                <w:szCs w:val="22"/>
                <w:rPrChange w:id="68" w:author="RSR" w:date="2025-08-13T10:30:00Z">
                  <w:rPr/>
                </w:rPrChange>
              </w:rPr>
              <w:pPrChange w:id="69" w:author="RSR" w:date="2025-08-13T10:31:00Z">
                <w:pPr>
                  <w:spacing w:before="40" w:after="40"/>
                </w:pPr>
              </w:pPrChange>
            </w:pPr>
            <w:r w:rsidRPr="00811892">
              <w:rPr>
                <w:noProof/>
                <w:color w:val="333333"/>
                <w:sz w:val="22"/>
                <w:szCs w:val="22"/>
                <w:shd w:val="clear" w:color="auto" w:fill="FFFFFF"/>
                <w:rPrChange w:id="70" w:author="RSR" w:date="2025-08-13T10:30:00Z">
                  <w:rPr>
                    <w:noProof/>
                    <w:color w:val="333333"/>
                    <w:shd w:val="clear" w:color="auto" w:fill="FFFFFF"/>
                  </w:rPr>
                </w:rPrChange>
              </w:rPr>
              <w:t>Дейностите по интервенцията се осъществят на територията на Република България</w:t>
            </w:r>
          </w:p>
        </w:tc>
      </w:tr>
    </w:tbl>
    <w:p w14:paraId="3BF6ADDA" w14:textId="77777777" w:rsidR="00342C48" w:rsidRPr="00811892" w:rsidRDefault="00342C48">
      <w:pPr>
        <w:pStyle w:val="Heading5"/>
        <w:spacing w:before="0" w:after="0" w:line="276" w:lineRule="auto"/>
        <w:rPr>
          <w:b w:val="0"/>
          <w:i w:val="0"/>
          <w:color w:val="000000"/>
          <w:sz w:val="22"/>
          <w:szCs w:val="22"/>
          <w:rPrChange w:id="71" w:author="RSR" w:date="2025-08-13T10:30:00Z">
            <w:rPr>
              <w:b w:val="0"/>
              <w:i w:val="0"/>
              <w:color w:val="000000"/>
              <w:sz w:val="24"/>
            </w:rPr>
          </w:rPrChange>
        </w:rPr>
        <w:pPrChange w:id="72" w:author="RSR" w:date="2025-08-13T10:31:00Z">
          <w:pPr>
            <w:pStyle w:val="Heading5"/>
            <w:spacing w:before="20" w:after="20"/>
          </w:pPr>
        </w:pPrChange>
      </w:pPr>
      <w:bookmarkStart w:id="73" w:name="_Toc256001523"/>
      <w:r w:rsidRPr="00811892">
        <w:rPr>
          <w:b w:val="0"/>
          <w:i w:val="0"/>
          <w:noProof/>
          <w:color w:val="000000"/>
          <w:sz w:val="22"/>
          <w:szCs w:val="22"/>
          <w:rPrChange w:id="74" w:author="RSR" w:date="2025-08-13T10:30:00Z">
            <w:rPr>
              <w:b w:val="0"/>
              <w:i w:val="0"/>
              <w:noProof/>
              <w:color w:val="000000"/>
              <w:sz w:val="24"/>
            </w:rPr>
          </w:rPrChange>
        </w:rPr>
        <w:t>2 Свързани специфични цели, междусекторна цел и уместни секторни цели</w:t>
      </w:r>
      <w:bookmarkEnd w:id="73"/>
    </w:p>
    <w:p w14:paraId="017847EF" w14:textId="77777777" w:rsidR="00342C48" w:rsidRPr="00811892" w:rsidRDefault="00342C48">
      <w:pPr>
        <w:spacing w:line="276" w:lineRule="auto"/>
        <w:rPr>
          <w:color w:val="000000"/>
          <w:sz w:val="22"/>
          <w:szCs w:val="22"/>
          <w:rPrChange w:id="75" w:author="RSR" w:date="2025-08-13T10:30:00Z">
            <w:rPr>
              <w:color w:val="000000"/>
              <w:sz w:val="0"/>
            </w:rPr>
          </w:rPrChange>
        </w:rPr>
        <w:pPrChange w:id="76"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342C48" w:rsidRPr="00811892" w14:paraId="1D560133"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E6C5717" w14:textId="77777777" w:rsidR="00342C48" w:rsidRPr="00811892" w:rsidRDefault="00342C48">
            <w:pPr>
              <w:spacing w:line="276" w:lineRule="auto"/>
              <w:rPr>
                <w:color w:val="000000"/>
                <w:sz w:val="22"/>
                <w:szCs w:val="22"/>
                <w:rPrChange w:id="77" w:author="RSR" w:date="2025-08-13T10:30:00Z">
                  <w:rPr>
                    <w:color w:val="000000"/>
                    <w:sz w:val="20"/>
                  </w:rPr>
                </w:rPrChange>
              </w:rPr>
              <w:pPrChange w:id="78" w:author="RSR" w:date="2025-08-13T10:31:00Z">
                <w:pPr>
                  <w:spacing w:before="20" w:after="20"/>
                </w:pPr>
              </w:pPrChange>
            </w:pPr>
            <w:r w:rsidRPr="00811892">
              <w:rPr>
                <w:b/>
                <w:noProof/>
                <w:color w:val="000000"/>
                <w:sz w:val="22"/>
                <w:szCs w:val="22"/>
                <w:rPrChange w:id="79" w:author="RSR" w:date="2025-08-13T10:30:00Z">
                  <w:rPr>
                    <w:b/>
                    <w:noProof/>
                    <w:color w:val="000000"/>
                    <w:sz w:val="20"/>
                  </w:rPr>
                </w:rPrChange>
              </w:rPr>
              <w:t>Код на СПЕЦИФИЧНАТА ЦЕЛ НА ОСП + описание</w:t>
            </w:r>
            <w:r w:rsidRPr="00811892">
              <w:rPr>
                <w:noProof/>
                <w:color w:val="000000"/>
                <w:sz w:val="22"/>
                <w:szCs w:val="22"/>
                <w:rPrChange w:id="80" w:author="RSR" w:date="2025-08-13T10:30:00Z">
                  <w:rPr>
                    <w:noProof/>
                    <w:color w:val="000000"/>
                    <w:sz w:val="20"/>
                  </w:rPr>
                </w:rPrChange>
              </w:rPr>
              <w:t xml:space="preserve"> Препоръчителните специфични цели на ОСП за този вид интервенция са обозначени с получер шрифт</w:t>
            </w:r>
          </w:p>
        </w:tc>
      </w:tr>
      <w:tr w:rsidR="00342C48" w:rsidRPr="00811892" w14:paraId="3D713147"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778B981" w14:textId="77777777" w:rsidR="00342C48" w:rsidRPr="00811892" w:rsidRDefault="00342C48">
            <w:pPr>
              <w:spacing w:line="276" w:lineRule="auto"/>
              <w:rPr>
                <w:color w:val="000000"/>
                <w:sz w:val="22"/>
                <w:szCs w:val="22"/>
                <w:rPrChange w:id="81" w:author="RSR" w:date="2025-08-13T10:30:00Z">
                  <w:rPr>
                    <w:color w:val="000000"/>
                    <w:sz w:val="20"/>
                  </w:rPr>
                </w:rPrChange>
              </w:rPr>
              <w:pPrChange w:id="82" w:author="RSR" w:date="2025-08-13T10:31:00Z">
                <w:pPr>
                  <w:spacing w:before="20" w:after="20"/>
                </w:pPr>
              </w:pPrChange>
            </w:pPr>
            <w:r w:rsidRPr="00811892">
              <w:rPr>
                <w:noProof/>
                <w:color w:val="000000"/>
                <w:sz w:val="22"/>
                <w:szCs w:val="22"/>
                <w:rPrChange w:id="83" w:author="RSR" w:date="2025-08-13T10:30:00Z">
                  <w:rPr>
                    <w:noProof/>
                    <w:color w:val="000000"/>
                    <w:sz w:val="20"/>
                  </w:rPr>
                </w:rPrChange>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342C48" w:rsidRPr="00811892" w14:paraId="4AA758C9"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A7C3919" w14:textId="77777777" w:rsidR="00342C48" w:rsidRPr="00811892" w:rsidRDefault="00342C48">
            <w:pPr>
              <w:spacing w:line="276" w:lineRule="auto"/>
              <w:rPr>
                <w:color w:val="000000"/>
                <w:sz w:val="22"/>
                <w:szCs w:val="22"/>
                <w:rPrChange w:id="84" w:author="RSR" w:date="2025-08-13T10:30:00Z">
                  <w:rPr>
                    <w:color w:val="000000"/>
                    <w:sz w:val="20"/>
                  </w:rPr>
                </w:rPrChange>
              </w:rPr>
              <w:pPrChange w:id="85" w:author="RSR" w:date="2025-08-13T10:31:00Z">
                <w:pPr>
                  <w:spacing w:before="20" w:after="20"/>
                </w:pPr>
              </w:pPrChange>
            </w:pPr>
            <w:r w:rsidRPr="00811892">
              <w:rPr>
                <w:noProof/>
                <w:color w:val="000000"/>
                <w:sz w:val="22"/>
                <w:szCs w:val="22"/>
                <w:rPrChange w:id="86" w:author="RSR" w:date="2025-08-13T10:30:00Z">
                  <w:rPr>
                    <w:noProof/>
                    <w:color w:val="000000"/>
                    <w:sz w:val="20"/>
                  </w:rPr>
                </w:rPrChange>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342C48" w:rsidRPr="00811892" w14:paraId="2CADF152"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105F5A8" w14:textId="77777777" w:rsidR="00342C48" w:rsidRPr="00811892" w:rsidRDefault="00342C48">
            <w:pPr>
              <w:spacing w:line="276" w:lineRule="auto"/>
              <w:rPr>
                <w:color w:val="000000"/>
                <w:sz w:val="22"/>
                <w:szCs w:val="22"/>
                <w:rPrChange w:id="87" w:author="RSR" w:date="2025-08-13T10:30:00Z">
                  <w:rPr>
                    <w:color w:val="000000"/>
                    <w:sz w:val="20"/>
                  </w:rPr>
                </w:rPrChange>
              </w:rPr>
              <w:pPrChange w:id="88" w:author="RSR" w:date="2025-08-13T10:31:00Z">
                <w:pPr>
                  <w:spacing w:before="20" w:after="20"/>
                </w:pPr>
              </w:pPrChange>
            </w:pPr>
            <w:r w:rsidRPr="00811892">
              <w:rPr>
                <w:noProof/>
                <w:color w:val="000000"/>
                <w:sz w:val="22"/>
                <w:szCs w:val="22"/>
                <w:rPrChange w:id="89" w:author="RSR" w:date="2025-08-13T10:30:00Z">
                  <w:rPr>
                    <w:noProof/>
                    <w:color w:val="000000"/>
                    <w:sz w:val="20"/>
                  </w:rPr>
                </w:rPrChange>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342C48" w:rsidRPr="00811892" w14:paraId="77DEDCDF"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80F8E9D" w14:textId="77777777" w:rsidR="00342C48" w:rsidRPr="00811892" w:rsidRDefault="00342C48">
            <w:pPr>
              <w:spacing w:line="276" w:lineRule="auto"/>
              <w:rPr>
                <w:color w:val="000000"/>
                <w:sz w:val="22"/>
                <w:szCs w:val="22"/>
                <w:rPrChange w:id="90" w:author="RSR" w:date="2025-08-13T10:30:00Z">
                  <w:rPr>
                    <w:color w:val="000000"/>
                    <w:sz w:val="20"/>
                  </w:rPr>
                </w:rPrChange>
              </w:rPr>
              <w:pPrChange w:id="91" w:author="RSR" w:date="2025-08-13T10:31:00Z">
                <w:pPr>
                  <w:spacing w:before="20" w:after="20"/>
                </w:pPr>
              </w:pPrChange>
            </w:pPr>
            <w:r w:rsidRPr="00811892">
              <w:rPr>
                <w:noProof/>
                <w:color w:val="000000"/>
                <w:sz w:val="22"/>
                <w:szCs w:val="22"/>
                <w:rPrChange w:id="92" w:author="RSR" w:date="2025-08-13T10:30:00Z">
                  <w:rPr>
                    <w:noProof/>
                    <w:color w:val="000000"/>
                    <w:sz w:val="20"/>
                  </w:rPr>
                </w:rPrChange>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14:paraId="3BCC4DEC" w14:textId="77777777" w:rsidR="00342C48" w:rsidRPr="00811892" w:rsidRDefault="00342C48">
      <w:pPr>
        <w:spacing w:line="276" w:lineRule="auto"/>
        <w:rPr>
          <w:color w:val="000000"/>
          <w:sz w:val="22"/>
          <w:szCs w:val="22"/>
          <w:rPrChange w:id="93" w:author="RSR" w:date="2025-08-13T10:30:00Z">
            <w:rPr>
              <w:color w:val="000000"/>
              <w:sz w:val="0"/>
            </w:rPr>
          </w:rPrChange>
        </w:rPr>
        <w:pPrChange w:id="94" w:author="RSR" w:date="2025-08-13T10:31:00Z">
          <w:pPr>
            <w:spacing w:before="20" w:after="20"/>
          </w:pPr>
        </w:pPrChange>
      </w:pPr>
    </w:p>
    <w:p w14:paraId="27D63AC4" w14:textId="77777777" w:rsidR="00342C48" w:rsidRPr="00811892" w:rsidRDefault="00342C48">
      <w:pPr>
        <w:pStyle w:val="Heading5"/>
        <w:spacing w:before="0" w:after="0" w:line="276" w:lineRule="auto"/>
        <w:rPr>
          <w:b w:val="0"/>
          <w:i w:val="0"/>
          <w:color w:val="000000"/>
          <w:sz w:val="22"/>
          <w:szCs w:val="22"/>
          <w:rPrChange w:id="95" w:author="RSR" w:date="2025-08-13T10:30:00Z">
            <w:rPr>
              <w:b w:val="0"/>
              <w:i w:val="0"/>
              <w:color w:val="000000"/>
              <w:sz w:val="24"/>
            </w:rPr>
          </w:rPrChange>
        </w:rPr>
        <w:pPrChange w:id="96" w:author="RSR" w:date="2025-08-13T10:31:00Z">
          <w:pPr>
            <w:pStyle w:val="Heading5"/>
            <w:spacing w:before="20" w:after="20"/>
          </w:pPr>
        </w:pPrChange>
      </w:pPr>
      <w:bookmarkStart w:id="97" w:name="_Toc256001524"/>
      <w:r w:rsidRPr="00811892">
        <w:rPr>
          <w:b w:val="0"/>
          <w:i w:val="0"/>
          <w:noProof/>
          <w:color w:val="000000"/>
          <w:sz w:val="22"/>
          <w:szCs w:val="22"/>
          <w:rPrChange w:id="98" w:author="RSR" w:date="2025-08-13T10:30:00Z">
            <w:rPr>
              <w:b w:val="0"/>
              <w:i w:val="0"/>
              <w:noProof/>
              <w:color w:val="000000"/>
              <w:sz w:val="24"/>
            </w:rPr>
          </w:rPrChange>
        </w:rPr>
        <w:t>3 Потребности, обхванати от интервенцията</w:t>
      </w:r>
      <w:bookmarkEnd w:id="97"/>
    </w:p>
    <w:p w14:paraId="6099377C" w14:textId="77777777" w:rsidR="00342C48" w:rsidRPr="00811892" w:rsidRDefault="00342C48">
      <w:pPr>
        <w:spacing w:line="276" w:lineRule="auto"/>
        <w:rPr>
          <w:color w:val="000000"/>
          <w:sz w:val="22"/>
          <w:szCs w:val="22"/>
          <w:rPrChange w:id="99" w:author="RSR" w:date="2025-08-13T10:30:00Z">
            <w:rPr>
              <w:color w:val="000000"/>
              <w:sz w:val="0"/>
            </w:rPr>
          </w:rPrChange>
        </w:rPr>
        <w:pPrChange w:id="100"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342C48" w:rsidRPr="00811892" w14:paraId="5A9A4BC1"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0F2786B" w14:textId="77777777" w:rsidR="00342C48" w:rsidRPr="00811892" w:rsidRDefault="00342C48">
            <w:pPr>
              <w:spacing w:line="276" w:lineRule="auto"/>
              <w:rPr>
                <w:b/>
                <w:color w:val="000000"/>
                <w:sz w:val="22"/>
                <w:szCs w:val="22"/>
                <w:rPrChange w:id="101" w:author="RSR" w:date="2025-08-13T10:30:00Z">
                  <w:rPr>
                    <w:b/>
                    <w:color w:val="000000"/>
                    <w:sz w:val="20"/>
                  </w:rPr>
                </w:rPrChange>
              </w:rPr>
              <w:pPrChange w:id="102" w:author="RSR" w:date="2025-08-13T10:31:00Z">
                <w:pPr>
                  <w:spacing w:before="20" w:after="20"/>
                </w:pPr>
              </w:pPrChange>
            </w:pPr>
            <w:r w:rsidRPr="00811892">
              <w:rPr>
                <w:b/>
                <w:noProof/>
                <w:color w:val="000000"/>
                <w:sz w:val="22"/>
                <w:szCs w:val="22"/>
                <w:rPrChange w:id="103" w:author="RSR" w:date="2025-08-13T10:30:00Z">
                  <w:rPr>
                    <w:b/>
                    <w:noProof/>
                    <w:color w:val="000000"/>
                    <w:sz w:val="20"/>
                  </w:rPr>
                </w:rPrChange>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102A20D" w14:textId="77777777" w:rsidR="00342C48" w:rsidRPr="00811892" w:rsidRDefault="00342C48">
            <w:pPr>
              <w:spacing w:line="276" w:lineRule="auto"/>
              <w:rPr>
                <w:b/>
                <w:color w:val="000000"/>
                <w:sz w:val="22"/>
                <w:szCs w:val="22"/>
                <w:rPrChange w:id="104" w:author="RSR" w:date="2025-08-13T10:30:00Z">
                  <w:rPr>
                    <w:b/>
                    <w:color w:val="000000"/>
                    <w:sz w:val="20"/>
                  </w:rPr>
                </w:rPrChange>
              </w:rPr>
              <w:pPrChange w:id="105" w:author="RSR" w:date="2025-08-13T10:31:00Z">
                <w:pPr>
                  <w:spacing w:before="20" w:after="20"/>
                </w:pPr>
              </w:pPrChange>
            </w:pPr>
            <w:r w:rsidRPr="00811892">
              <w:rPr>
                <w:b/>
                <w:noProof/>
                <w:color w:val="000000"/>
                <w:sz w:val="22"/>
                <w:szCs w:val="22"/>
                <w:rPrChange w:id="106" w:author="RSR" w:date="2025-08-13T10:30:00Z">
                  <w:rPr>
                    <w:b/>
                    <w:noProof/>
                    <w:color w:val="000000"/>
                    <w:sz w:val="20"/>
                  </w:rPr>
                </w:rPrChange>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D0F85E4" w14:textId="77777777" w:rsidR="00342C48" w:rsidRPr="00811892" w:rsidRDefault="00342C48">
            <w:pPr>
              <w:spacing w:line="276" w:lineRule="auto"/>
              <w:rPr>
                <w:b/>
                <w:color w:val="000000"/>
                <w:sz w:val="22"/>
                <w:szCs w:val="22"/>
                <w:rPrChange w:id="107" w:author="RSR" w:date="2025-08-13T10:30:00Z">
                  <w:rPr>
                    <w:b/>
                    <w:color w:val="000000"/>
                    <w:sz w:val="20"/>
                  </w:rPr>
                </w:rPrChange>
              </w:rPr>
              <w:pPrChange w:id="108" w:author="RSR" w:date="2025-08-13T10:31:00Z">
                <w:pPr>
                  <w:spacing w:before="20" w:after="20"/>
                </w:pPr>
              </w:pPrChange>
            </w:pPr>
            <w:r w:rsidRPr="00811892">
              <w:rPr>
                <w:b/>
                <w:noProof/>
                <w:color w:val="000000"/>
                <w:sz w:val="22"/>
                <w:szCs w:val="22"/>
                <w:rPrChange w:id="109" w:author="RSR" w:date="2025-08-13T10:30:00Z">
                  <w:rPr>
                    <w:b/>
                    <w:noProof/>
                    <w:color w:val="000000"/>
                    <w:sz w:val="20"/>
                  </w:rPr>
                </w:rPrChange>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7906C5F" w14:textId="77777777" w:rsidR="00342C48" w:rsidRPr="00811892" w:rsidRDefault="00342C48">
            <w:pPr>
              <w:spacing w:line="276" w:lineRule="auto"/>
              <w:rPr>
                <w:color w:val="000000"/>
                <w:sz w:val="22"/>
                <w:szCs w:val="22"/>
                <w:rPrChange w:id="110" w:author="RSR" w:date="2025-08-13T10:30:00Z">
                  <w:rPr>
                    <w:color w:val="000000"/>
                    <w:sz w:val="20"/>
                  </w:rPr>
                </w:rPrChange>
              </w:rPr>
              <w:pPrChange w:id="111" w:author="RSR" w:date="2025-08-13T10:31:00Z">
                <w:pPr>
                  <w:spacing w:before="20" w:after="20"/>
                </w:pPr>
              </w:pPrChange>
            </w:pPr>
            <w:r w:rsidRPr="00811892">
              <w:rPr>
                <w:b/>
                <w:noProof/>
                <w:color w:val="000000"/>
                <w:sz w:val="22"/>
                <w:szCs w:val="22"/>
                <w:rPrChange w:id="112" w:author="RSR" w:date="2025-08-13T10:30:00Z">
                  <w:rPr>
                    <w:b/>
                    <w:noProof/>
                    <w:color w:val="000000"/>
                    <w:sz w:val="20"/>
                  </w:rPr>
                </w:rPrChange>
              </w:rPr>
              <w:t>Разгледана в стратегически план по ОСП</w:t>
            </w:r>
          </w:p>
        </w:tc>
      </w:tr>
      <w:tr w:rsidR="00342C48" w:rsidRPr="00811892" w14:paraId="70FFB472"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C5923BF" w14:textId="77777777" w:rsidR="00342C48" w:rsidRPr="00811892" w:rsidRDefault="00342C48">
            <w:pPr>
              <w:spacing w:line="276" w:lineRule="auto"/>
              <w:rPr>
                <w:color w:val="000000"/>
                <w:sz w:val="22"/>
                <w:szCs w:val="22"/>
                <w:rPrChange w:id="113" w:author="RSR" w:date="2025-08-13T10:30:00Z">
                  <w:rPr>
                    <w:color w:val="000000"/>
                    <w:sz w:val="20"/>
                  </w:rPr>
                </w:rPrChange>
              </w:rPr>
              <w:pPrChange w:id="114" w:author="RSR" w:date="2025-08-13T10:31:00Z">
                <w:pPr>
                  <w:spacing w:before="20" w:after="20"/>
                </w:pPr>
              </w:pPrChange>
            </w:pPr>
            <w:r w:rsidRPr="00811892">
              <w:rPr>
                <w:noProof/>
                <w:color w:val="000000"/>
                <w:sz w:val="22"/>
                <w:szCs w:val="22"/>
                <w:rPrChange w:id="115" w:author="RSR" w:date="2025-08-13T10:30:00Z">
                  <w:rPr>
                    <w:noProof/>
                    <w:color w:val="000000"/>
                    <w:sz w:val="20"/>
                  </w:rPr>
                </w:rPrChange>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2BD4129" w14:textId="77777777" w:rsidR="00342C48" w:rsidRPr="00811892" w:rsidRDefault="00342C48">
            <w:pPr>
              <w:spacing w:line="276" w:lineRule="auto"/>
              <w:rPr>
                <w:color w:val="000000"/>
                <w:sz w:val="22"/>
                <w:szCs w:val="22"/>
                <w:rPrChange w:id="116" w:author="RSR" w:date="2025-08-13T10:30:00Z">
                  <w:rPr>
                    <w:color w:val="000000"/>
                    <w:sz w:val="20"/>
                  </w:rPr>
                </w:rPrChange>
              </w:rPr>
              <w:pPrChange w:id="117" w:author="RSR" w:date="2025-08-13T10:31:00Z">
                <w:pPr>
                  <w:spacing w:before="20" w:after="20"/>
                </w:pPr>
              </w:pPrChange>
            </w:pPr>
            <w:r w:rsidRPr="00811892">
              <w:rPr>
                <w:noProof/>
                <w:color w:val="000000"/>
                <w:sz w:val="22"/>
                <w:szCs w:val="22"/>
                <w:rPrChange w:id="118" w:author="RSR" w:date="2025-08-13T10:30:00Z">
                  <w:rPr>
                    <w:noProof/>
                    <w:color w:val="000000"/>
                    <w:sz w:val="20"/>
                  </w:rPr>
                </w:rPrChange>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799597" w14:textId="77777777" w:rsidR="00342C48" w:rsidRPr="00811892" w:rsidRDefault="00342C48">
            <w:pPr>
              <w:spacing w:line="276" w:lineRule="auto"/>
              <w:rPr>
                <w:color w:val="000000"/>
                <w:sz w:val="22"/>
                <w:szCs w:val="22"/>
                <w:rPrChange w:id="119" w:author="RSR" w:date="2025-08-13T10:30:00Z">
                  <w:rPr>
                    <w:color w:val="000000"/>
                    <w:sz w:val="20"/>
                  </w:rPr>
                </w:rPrChange>
              </w:rPr>
              <w:pPrChange w:id="120" w:author="RSR" w:date="2025-08-13T10:31:00Z">
                <w:pPr>
                  <w:spacing w:before="20" w:after="20"/>
                </w:pPr>
              </w:pPrChange>
            </w:pPr>
            <w:r w:rsidRPr="00811892">
              <w:rPr>
                <w:noProof/>
                <w:color w:val="000000"/>
                <w:sz w:val="22"/>
                <w:szCs w:val="22"/>
                <w:rPrChange w:id="121" w:author="RSR" w:date="2025-08-13T10:30:00Z">
                  <w:rPr>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06C9793" w14:textId="77777777" w:rsidR="00342C48" w:rsidRPr="00811892" w:rsidRDefault="00342C48">
            <w:pPr>
              <w:spacing w:line="276" w:lineRule="auto"/>
              <w:rPr>
                <w:color w:val="000000"/>
                <w:sz w:val="22"/>
                <w:szCs w:val="22"/>
                <w:rPrChange w:id="122" w:author="RSR" w:date="2025-08-13T10:30:00Z">
                  <w:rPr>
                    <w:color w:val="000000"/>
                    <w:sz w:val="20"/>
                  </w:rPr>
                </w:rPrChange>
              </w:rPr>
              <w:pPrChange w:id="123" w:author="RSR" w:date="2025-08-13T10:31:00Z">
                <w:pPr>
                  <w:spacing w:before="20" w:after="20"/>
                </w:pPr>
              </w:pPrChange>
            </w:pPr>
            <w:r w:rsidRPr="00811892">
              <w:rPr>
                <w:noProof/>
                <w:color w:val="000000"/>
                <w:sz w:val="22"/>
                <w:szCs w:val="22"/>
                <w:rPrChange w:id="124" w:author="RSR" w:date="2025-08-13T10:30:00Z">
                  <w:rPr>
                    <w:noProof/>
                    <w:color w:val="000000"/>
                    <w:sz w:val="20"/>
                  </w:rPr>
                </w:rPrChange>
              </w:rPr>
              <w:t>Да</w:t>
            </w:r>
          </w:p>
        </w:tc>
      </w:tr>
      <w:tr w:rsidR="00342C48" w:rsidRPr="00811892" w14:paraId="158C348B"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CBA75A6" w14:textId="77777777" w:rsidR="00342C48" w:rsidRPr="00811892" w:rsidRDefault="00342C48">
            <w:pPr>
              <w:spacing w:line="276" w:lineRule="auto"/>
              <w:rPr>
                <w:color w:val="000000"/>
                <w:sz w:val="22"/>
                <w:szCs w:val="22"/>
                <w:rPrChange w:id="125" w:author="RSR" w:date="2025-08-13T10:30:00Z">
                  <w:rPr>
                    <w:color w:val="000000"/>
                    <w:sz w:val="20"/>
                  </w:rPr>
                </w:rPrChange>
              </w:rPr>
              <w:pPrChange w:id="126" w:author="RSR" w:date="2025-08-13T10:31:00Z">
                <w:pPr>
                  <w:spacing w:before="20" w:after="20"/>
                </w:pPr>
              </w:pPrChange>
            </w:pPr>
            <w:r w:rsidRPr="00811892">
              <w:rPr>
                <w:noProof/>
                <w:color w:val="000000"/>
                <w:sz w:val="22"/>
                <w:szCs w:val="22"/>
                <w:rPrChange w:id="127" w:author="RSR" w:date="2025-08-13T10:30:00Z">
                  <w:rPr>
                    <w:noProof/>
                    <w:color w:val="000000"/>
                    <w:sz w:val="20"/>
                  </w:rPr>
                </w:rPrChange>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8401B13" w14:textId="77777777" w:rsidR="00342C48" w:rsidRPr="00811892" w:rsidRDefault="00342C48">
            <w:pPr>
              <w:spacing w:line="276" w:lineRule="auto"/>
              <w:rPr>
                <w:color w:val="000000"/>
                <w:sz w:val="22"/>
                <w:szCs w:val="22"/>
                <w:rPrChange w:id="128" w:author="RSR" w:date="2025-08-13T10:30:00Z">
                  <w:rPr>
                    <w:color w:val="000000"/>
                    <w:sz w:val="20"/>
                  </w:rPr>
                </w:rPrChange>
              </w:rPr>
              <w:pPrChange w:id="129" w:author="RSR" w:date="2025-08-13T10:31:00Z">
                <w:pPr>
                  <w:spacing w:before="20" w:after="20"/>
                </w:pPr>
              </w:pPrChange>
            </w:pPr>
            <w:r w:rsidRPr="00811892">
              <w:rPr>
                <w:noProof/>
                <w:color w:val="000000"/>
                <w:sz w:val="22"/>
                <w:szCs w:val="22"/>
                <w:rPrChange w:id="130" w:author="RSR" w:date="2025-08-13T10:30:00Z">
                  <w:rPr>
                    <w:noProof/>
                    <w:color w:val="000000"/>
                    <w:sz w:val="20"/>
                  </w:rPr>
                </w:rPrChange>
              </w:rPr>
              <w:t xml:space="preserve">Прилагане на нискоинтензивни земеделски практики -консервационно, </w:t>
            </w:r>
            <w:r w:rsidRPr="00811892">
              <w:rPr>
                <w:noProof/>
                <w:color w:val="000000"/>
                <w:sz w:val="22"/>
                <w:szCs w:val="22"/>
                <w:rPrChange w:id="131" w:author="RSR" w:date="2025-08-13T10:30:00Z">
                  <w:rPr>
                    <w:noProof/>
                    <w:color w:val="000000"/>
                    <w:sz w:val="20"/>
                  </w:rPr>
                </w:rPrChange>
              </w:rPr>
              <w:lastRenderedPageBreak/>
              <w:t>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E5B8378" w14:textId="77777777" w:rsidR="00342C48" w:rsidRPr="00811892" w:rsidRDefault="00342C48">
            <w:pPr>
              <w:spacing w:line="276" w:lineRule="auto"/>
              <w:rPr>
                <w:color w:val="000000"/>
                <w:sz w:val="22"/>
                <w:szCs w:val="22"/>
                <w:rPrChange w:id="132" w:author="RSR" w:date="2025-08-13T10:30:00Z">
                  <w:rPr>
                    <w:color w:val="000000"/>
                    <w:sz w:val="20"/>
                  </w:rPr>
                </w:rPrChange>
              </w:rPr>
              <w:pPrChange w:id="133" w:author="RSR" w:date="2025-08-13T10:31:00Z">
                <w:pPr>
                  <w:spacing w:before="20" w:after="20"/>
                </w:pPr>
              </w:pPrChange>
            </w:pPr>
            <w:r w:rsidRPr="00811892">
              <w:rPr>
                <w:noProof/>
                <w:color w:val="000000"/>
                <w:sz w:val="22"/>
                <w:szCs w:val="22"/>
                <w:rPrChange w:id="134" w:author="RSR" w:date="2025-08-13T10:30:00Z">
                  <w:rPr>
                    <w:noProof/>
                    <w:color w:val="000000"/>
                    <w:sz w:val="20"/>
                  </w:rPr>
                </w:rPrChange>
              </w:rPr>
              <w:lastRenderedPageBreak/>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7CF44B8" w14:textId="77777777" w:rsidR="00342C48" w:rsidRPr="00811892" w:rsidRDefault="00342C48">
            <w:pPr>
              <w:spacing w:line="276" w:lineRule="auto"/>
              <w:rPr>
                <w:color w:val="000000"/>
                <w:sz w:val="22"/>
                <w:szCs w:val="22"/>
                <w:rPrChange w:id="135" w:author="RSR" w:date="2025-08-13T10:30:00Z">
                  <w:rPr>
                    <w:color w:val="000000"/>
                    <w:sz w:val="20"/>
                  </w:rPr>
                </w:rPrChange>
              </w:rPr>
              <w:pPrChange w:id="136" w:author="RSR" w:date="2025-08-13T10:31:00Z">
                <w:pPr>
                  <w:spacing w:before="20" w:after="20"/>
                </w:pPr>
              </w:pPrChange>
            </w:pPr>
            <w:r w:rsidRPr="00811892">
              <w:rPr>
                <w:noProof/>
                <w:color w:val="000000"/>
                <w:sz w:val="22"/>
                <w:szCs w:val="22"/>
                <w:rPrChange w:id="137" w:author="RSR" w:date="2025-08-13T10:30:00Z">
                  <w:rPr>
                    <w:noProof/>
                    <w:color w:val="000000"/>
                    <w:sz w:val="20"/>
                  </w:rPr>
                </w:rPrChange>
              </w:rPr>
              <w:t>Да</w:t>
            </w:r>
          </w:p>
        </w:tc>
      </w:tr>
      <w:tr w:rsidR="00342C48" w:rsidRPr="00811892" w14:paraId="4FE3FD39"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EC868FA" w14:textId="77777777" w:rsidR="00342C48" w:rsidRPr="00811892" w:rsidRDefault="00342C48">
            <w:pPr>
              <w:spacing w:line="276" w:lineRule="auto"/>
              <w:rPr>
                <w:color w:val="000000"/>
                <w:sz w:val="22"/>
                <w:szCs w:val="22"/>
                <w:rPrChange w:id="138" w:author="RSR" w:date="2025-08-13T10:30:00Z">
                  <w:rPr>
                    <w:color w:val="000000"/>
                    <w:sz w:val="20"/>
                  </w:rPr>
                </w:rPrChange>
              </w:rPr>
              <w:pPrChange w:id="139" w:author="RSR" w:date="2025-08-13T10:31:00Z">
                <w:pPr>
                  <w:spacing w:before="20" w:after="20"/>
                </w:pPr>
              </w:pPrChange>
            </w:pPr>
            <w:r w:rsidRPr="00811892">
              <w:rPr>
                <w:noProof/>
                <w:color w:val="000000"/>
                <w:sz w:val="22"/>
                <w:szCs w:val="22"/>
                <w:rPrChange w:id="140" w:author="RSR" w:date="2025-08-13T10:30:00Z">
                  <w:rPr>
                    <w:noProof/>
                    <w:color w:val="000000"/>
                    <w:sz w:val="20"/>
                  </w:rPr>
                </w:rPrChange>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970064E" w14:textId="77777777" w:rsidR="00342C48" w:rsidRPr="00811892" w:rsidRDefault="00342C48">
            <w:pPr>
              <w:spacing w:line="276" w:lineRule="auto"/>
              <w:rPr>
                <w:color w:val="000000"/>
                <w:sz w:val="22"/>
                <w:szCs w:val="22"/>
                <w:rPrChange w:id="141" w:author="RSR" w:date="2025-08-13T10:30:00Z">
                  <w:rPr>
                    <w:color w:val="000000"/>
                    <w:sz w:val="20"/>
                  </w:rPr>
                </w:rPrChange>
              </w:rPr>
              <w:pPrChange w:id="142" w:author="RSR" w:date="2025-08-13T10:31:00Z">
                <w:pPr>
                  <w:spacing w:before="20" w:after="20"/>
                </w:pPr>
              </w:pPrChange>
            </w:pPr>
            <w:r w:rsidRPr="00811892">
              <w:rPr>
                <w:noProof/>
                <w:color w:val="000000"/>
                <w:sz w:val="22"/>
                <w:szCs w:val="22"/>
                <w:rPrChange w:id="143" w:author="RSR" w:date="2025-08-13T10:30:00Z">
                  <w:rPr>
                    <w:noProof/>
                    <w:color w:val="000000"/>
                    <w:sz w:val="20"/>
                  </w:rPr>
                </w:rPrChange>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9AE9CC0" w14:textId="77777777" w:rsidR="00342C48" w:rsidRPr="00811892" w:rsidRDefault="00342C48">
            <w:pPr>
              <w:spacing w:line="276" w:lineRule="auto"/>
              <w:rPr>
                <w:color w:val="000000"/>
                <w:sz w:val="22"/>
                <w:szCs w:val="22"/>
                <w:rPrChange w:id="144" w:author="RSR" w:date="2025-08-13T10:30:00Z">
                  <w:rPr>
                    <w:color w:val="000000"/>
                    <w:sz w:val="20"/>
                  </w:rPr>
                </w:rPrChange>
              </w:rPr>
              <w:pPrChange w:id="145" w:author="RSR" w:date="2025-08-13T10:31:00Z">
                <w:pPr>
                  <w:spacing w:before="20" w:after="20"/>
                </w:pPr>
              </w:pPrChange>
            </w:pPr>
            <w:r w:rsidRPr="00811892">
              <w:rPr>
                <w:noProof/>
                <w:color w:val="000000"/>
                <w:sz w:val="22"/>
                <w:szCs w:val="22"/>
                <w:rPrChange w:id="146" w:author="RSR" w:date="2025-08-13T10:30:00Z">
                  <w:rPr>
                    <w:noProof/>
                    <w:color w:val="000000"/>
                    <w:sz w:val="20"/>
                  </w:rPr>
                </w:rPrChange>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AC0575A" w14:textId="77777777" w:rsidR="00342C48" w:rsidRPr="00811892" w:rsidRDefault="00342C48">
            <w:pPr>
              <w:spacing w:line="276" w:lineRule="auto"/>
              <w:rPr>
                <w:color w:val="000000"/>
                <w:sz w:val="22"/>
                <w:szCs w:val="22"/>
                <w:rPrChange w:id="147" w:author="RSR" w:date="2025-08-13T10:30:00Z">
                  <w:rPr>
                    <w:color w:val="000000"/>
                    <w:sz w:val="20"/>
                  </w:rPr>
                </w:rPrChange>
              </w:rPr>
              <w:pPrChange w:id="148" w:author="RSR" w:date="2025-08-13T10:31:00Z">
                <w:pPr>
                  <w:spacing w:before="20" w:after="20"/>
                </w:pPr>
              </w:pPrChange>
            </w:pPr>
            <w:r w:rsidRPr="00811892">
              <w:rPr>
                <w:noProof/>
                <w:color w:val="000000"/>
                <w:sz w:val="22"/>
                <w:szCs w:val="22"/>
                <w:rPrChange w:id="149" w:author="RSR" w:date="2025-08-13T10:30:00Z">
                  <w:rPr>
                    <w:noProof/>
                    <w:color w:val="000000"/>
                    <w:sz w:val="20"/>
                  </w:rPr>
                </w:rPrChange>
              </w:rPr>
              <w:t>Да</w:t>
            </w:r>
          </w:p>
        </w:tc>
      </w:tr>
    </w:tbl>
    <w:p w14:paraId="78765243" w14:textId="77777777" w:rsidR="00342C48" w:rsidRPr="00811892" w:rsidRDefault="00342C48">
      <w:pPr>
        <w:pStyle w:val="Heading5"/>
        <w:spacing w:before="0" w:after="0" w:line="276" w:lineRule="auto"/>
        <w:rPr>
          <w:b w:val="0"/>
          <w:i w:val="0"/>
          <w:color w:val="000000"/>
          <w:sz w:val="22"/>
          <w:szCs w:val="22"/>
          <w:rPrChange w:id="150" w:author="RSR" w:date="2025-08-13T10:30:00Z">
            <w:rPr>
              <w:b w:val="0"/>
              <w:i w:val="0"/>
              <w:color w:val="000000"/>
              <w:sz w:val="24"/>
            </w:rPr>
          </w:rPrChange>
        </w:rPr>
        <w:pPrChange w:id="151" w:author="RSR" w:date="2025-08-13T10:31:00Z">
          <w:pPr>
            <w:pStyle w:val="Heading5"/>
            <w:spacing w:before="20" w:after="20"/>
          </w:pPr>
        </w:pPrChange>
      </w:pPr>
      <w:bookmarkStart w:id="152" w:name="_Toc256001525"/>
      <w:r w:rsidRPr="00811892">
        <w:rPr>
          <w:b w:val="0"/>
          <w:i w:val="0"/>
          <w:noProof/>
          <w:color w:val="000000"/>
          <w:sz w:val="22"/>
          <w:szCs w:val="22"/>
          <w:rPrChange w:id="153" w:author="RSR" w:date="2025-08-13T10:30:00Z">
            <w:rPr>
              <w:b w:val="0"/>
              <w:i w:val="0"/>
              <w:noProof/>
              <w:color w:val="000000"/>
              <w:sz w:val="24"/>
            </w:rPr>
          </w:rPrChange>
        </w:rPr>
        <w:t>4 Показател(и) за резултатите</w:t>
      </w:r>
      <w:bookmarkEnd w:id="152"/>
    </w:p>
    <w:p w14:paraId="6E3EDD62" w14:textId="77777777" w:rsidR="00342C48" w:rsidRPr="00811892" w:rsidRDefault="00342C48">
      <w:pPr>
        <w:spacing w:line="276" w:lineRule="auto"/>
        <w:rPr>
          <w:color w:val="000000"/>
          <w:sz w:val="22"/>
          <w:szCs w:val="22"/>
          <w:rPrChange w:id="154" w:author="RSR" w:date="2025-08-13T10:30:00Z">
            <w:rPr>
              <w:color w:val="000000"/>
              <w:sz w:val="0"/>
            </w:rPr>
          </w:rPrChange>
        </w:rPr>
        <w:pPrChange w:id="155"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342C48" w:rsidRPr="00811892" w14:paraId="6740BC0D"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CBFDAFB" w14:textId="77777777" w:rsidR="00342C48" w:rsidRPr="00811892" w:rsidRDefault="00342C48">
            <w:pPr>
              <w:spacing w:line="276" w:lineRule="auto"/>
              <w:rPr>
                <w:color w:val="000000"/>
                <w:sz w:val="22"/>
                <w:szCs w:val="22"/>
                <w:rPrChange w:id="156" w:author="RSR" w:date="2025-08-13T10:30:00Z">
                  <w:rPr>
                    <w:color w:val="000000"/>
                    <w:sz w:val="20"/>
                  </w:rPr>
                </w:rPrChange>
              </w:rPr>
              <w:pPrChange w:id="157" w:author="RSR" w:date="2025-08-13T10:31:00Z">
                <w:pPr>
                  <w:spacing w:before="20" w:after="20"/>
                </w:pPr>
              </w:pPrChange>
            </w:pPr>
            <w:r w:rsidRPr="00811892">
              <w:rPr>
                <w:b/>
                <w:noProof/>
                <w:color w:val="000000"/>
                <w:sz w:val="22"/>
                <w:szCs w:val="22"/>
                <w:rPrChange w:id="158" w:author="RSR" w:date="2025-08-13T10:30:00Z">
                  <w:rPr>
                    <w:b/>
                    <w:noProof/>
                    <w:color w:val="000000"/>
                    <w:sz w:val="20"/>
                  </w:rPr>
                </w:rPrChange>
              </w:rPr>
              <w:t>Код на ПОКАЗАТЕЛИТЕ ЗА РЕЗУЛТАТИТЕ + описание</w:t>
            </w:r>
            <w:r w:rsidRPr="00811892">
              <w:rPr>
                <w:noProof/>
                <w:color w:val="000000"/>
                <w:sz w:val="22"/>
                <w:szCs w:val="22"/>
                <w:rPrChange w:id="159" w:author="RSR" w:date="2025-08-13T10:30:00Z">
                  <w:rPr>
                    <w:noProof/>
                    <w:color w:val="000000"/>
                    <w:sz w:val="20"/>
                  </w:rPr>
                </w:rPrChange>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342C48" w:rsidRPr="00811892" w14:paraId="47BCA0AF"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97B3C14" w14:textId="77777777" w:rsidR="00342C48" w:rsidRPr="00811892" w:rsidRDefault="00342C48">
            <w:pPr>
              <w:spacing w:line="276" w:lineRule="auto"/>
              <w:rPr>
                <w:color w:val="000000"/>
                <w:sz w:val="22"/>
                <w:szCs w:val="22"/>
                <w:rPrChange w:id="160" w:author="RSR" w:date="2025-08-13T10:30:00Z">
                  <w:rPr>
                    <w:color w:val="000000"/>
                    <w:sz w:val="20"/>
                  </w:rPr>
                </w:rPrChange>
              </w:rPr>
              <w:pPrChange w:id="161" w:author="RSR" w:date="2025-08-13T10:31:00Z">
                <w:pPr>
                  <w:spacing w:before="20" w:after="20"/>
                </w:pPr>
              </w:pPrChange>
            </w:pPr>
            <w:r w:rsidRPr="00811892">
              <w:rPr>
                <w:noProof/>
                <w:color w:val="000000"/>
                <w:sz w:val="22"/>
                <w:szCs w:val="22"/>
                <w:rPrChange w:id="162" w:author="RSR" w:date="2025-08-13T10:30:00Z">
                  <w:rPr>
                    <w:noProof/>
                    <w:color w:val="000000"/>
                    <w:sz w:val="20"/>
                  </w:rPr>
                </w:rPrChange>
              </w:rPr>
              <w:t>R.15 Подпомагани инвестиции в капацитет за производство на енергия от възобновяеми източници, включително на биологична основа (в MW)</w:t>
            </w:r>
          </w:p>
        </w:tc>
      </w:tr>
      <w:tr w:rsidR="00342C48" w:rsidRPr="00811892" w14:paraId="3AC1B686"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A6D361D" w14:textId="77777777" w:rsidR="00342C48" w:rsidRPr="00811892" w:rsidRDefault="00342C48">
            <w:pPr>
              <w:spacing w:line="276" w:lineRule="auto"/>
              <w:rPr>
                <w:color w:val="000000"/>
                <w:sz w:val="22"/>
                <w:szCs w:val="22"/>
                <w:rPrChange w:id="163" w:author="RSR" w:date="2025-08-13T10:30:00Z">
                  <w:rPr>
                    <w:color w:val="000000"/>
                    <w:sz w:val="20"/>
                  </w:rPr>
                </w:rPrChange>
              </w:rPr>
              <w:pPrChange w:id="164" w:author="RSR" w:date="2025-08-13T10:31:00Z">
                <w:pPr>
                  <w:spacing w:before="20" w:after="20"/>
                </w:pPr>
              </w:pPrChange>
            </w:pPr>
            <w:r w:rsidRPr="00811892">
              <w:rPr>
                <w:noProof/>
                <w:color w:val="000000"/>
                <w:sz w:val="22"/>
                <w:szCs w:val="22"/>
                <w:rPrChange w:id="165" w:author="RSR" w:date="2025-08-13T10:30:00Z">
                  <w:rPr>
                    <w:noProof/>
                    <w:color w:val="000000"/>
                    <w:sz w:val="20"/>
                  </w:rPr>
                </w:rPrChange>
              </w:rPr>
              <w:t>R.16 Дял на стопанствата, ползващи се от инвестиционна помощ по ОСП с цел да се допринесе за смекчаване на изменението на климата и за адаптиране към него, както и за производство на възобновяема енергия или биоматериали</w:t>
            </w:r>
          </w:p>
        </w:tc>
      </w:tr>
      <w:tr w:rsidR="00342C48" w:rsidRPr="00811892" w14:paraId="499353F8"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84112A" w14:textId="77777777" w:rsidR="00342C48" w:rsidRPr="00811892" w:rsidRDefault="00342C48">
            <w:pPr>
              <w:spacing w:line="276" w:lineRule="auto"/>
              <w:rPr>
                <w:color w:val="000000"/>
                <w:sz w:val="22"/>
                <w:szCs w:val="22"/>
                <w:rPrChange w:id="166" w:author="RSR" w:date="2025-08-13T10:30:00Z">
                  <w:rPr>
                    <w:color w:val="000000"/>
                    <w:sz w:val="20"/>
                  </w:rPr>
                </w:rPrChange>
              </w:rPr>
              <w:pPrChange w:id="167" w:author="RSR" w:date="2025-08-13T10:31:00Z">
                <w:pPr>
                  <w:spacing w:before="20" w:after="20"/>
                </w:pPr>
              </w:pPrChange>
            </w:pPr>
            <w:r w:rsidRPr="00811892">
              <w:rPr>
                <w:noProof/>
                <w:color w:val="000000"/>
                <w:sz w:val="22"/>
                <w:szCs w:val="22"/>
                <w:rPrChange w:id="168" w:author="RSR" w:date="2025-08-13T10:30:00Z">
                  <w:rPr>
                    <w:noProof/>
                    <w:color w:val="000000"/>
                    <w:sz w:val="20"/>
                  </w:rPr>
                </w:rPrChange>
              </w:rPr>
              <w:t>R.26 Дял на стопанствата, ползващи се от продуктивни и непродуктивни инвестиции по ОСП за опазване на природните ресурси</w:t>
            </w:r>
          </w:p>
        </w:tc>
      </w:tr>
      <w:tr w:rsidR="00342C48" w:rsidRPr="00811892" w14:paraId="60A3CEC5"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093786" w14:textId="77777777" w:rsidR="00342C48" w:rsidRPr="00811892" w:rsidRDefault="00342C48">
            <w:pPr>
              <w:spacing w:line="276" w:lineRule="auto"/>
              <w:rPr>
                <w:color w:val="000000"/>
                <w:sz w:val="22"/>
                <w:szCs w:val="22"/>
                <w:rPrChange w:id="169" w:author="RSR" w:date="2025-08-13T10:30:00Z">
                  <w:rPr>
                    <w:color w:val="000000"/>
                    <w:sz w:val="20"/>
                  </w:rPr>
                </w:rPrChange>
              </w:rPr>
              <w:pPrChange w:id="170" w:author="RSR" w:date="2025-08-13T10:31:00Z">
                <w:pPr>
                  <w:spacing w:before="20" w:after="20"/>
                </w:pPr>
              </w:pPrChange>
            </w:pPr>
            <w:r w:rsidRPr="00811892">
              <w:rPr>
                <w:noProof/>
                <w:color w:val="000000"/>
                <w:sz w:val="22"/>
                <w:szCs w:val="22"/>
                <w:rPrChange w:id="171" w:author="RSR" w:date="2025-08-13T10:30:00Z">
                  <w:rPr>
                    <w:noProof/>
                    <w:color w:val="000000"/>
                    <w:sz w:val="20"/>
                  </w:rPr>
                </w:rPrChange>
              </w:rPr>
              <w:t>R.3 Брой на стопанствата, ползващи се от подпомагане с цел използване на технологии за цифрово земеделие по линия на ОСП</w:t>
            </w:r>
          </w:p>
        </w:tc>
      </w:tr>
      <w:tr w:rsidR="00342C48" w:rsidRPr="00811892" w14:paraId="44F76C55"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7403329" w14:textId="77777777" w:rsidR="00342C48" w:rsidRPr="00811892" w:rsidRDefault="00342C48">
            <w:pPr>
              <w:spacing w:line="276" w:lineRule="auto"/>
              <w:rPr>
                <w:color w:val="000000"/>
                <w:sz w:val="22"/>
                <w:szCs w:val="22"/>
                <w:rPrChange w:id="172" w:author="RSR" w:date="2025-08-13T10:30:00Z">
                  <w:rPr>
                    <w:color w:val="000000"/>
                    <w:sz w:val="20"/>
                  </w:rPr>
                </w:rPrChange>
              </w:rPr>
              <w:pPrChange w:id="173" w:author="RSR" w:date="2025-08-13T10:31:00Z">
                <w:pPr>
                  <w:spacing w:before="20" w:after="20"/>
                </w:pPr>
              </w:pPrChange>
            </w:pPr>
            <w:r w:rsidRPr="00811892">
              <w:rPr>
                <w:noProof/>
                <w:color w:val="000000"/>
                <w:sz w:val="22"/>
                <w:szCs w:val="22"/>
                <w:rPrChange w:id="174" w:author="RSR" w:date="2025-08-13T10:30:00Z">
                  <w:rPr>
                    <w:noProof/>
                    <w:color w:val="000000"/>
                    <w:sz w:val="20"/>
                  </w:rPr>
                </w:rPrChange>
              </w:rPr>
              <w:t>R.32 Дял на стопанствата, ползващи се от инвестиционна помощ по ОСП за биологичното разнообразие</w:t>
            </w:r>
          </w:p>
        </w:tc>
      </w:tr>
    </w:tbl>
    <w:p w14:paraId="6303DACF" w14:textId="77777777" w:rsidR="00342C48" w:rsidRPr="00811892" w:rsidRDefault="00342C48">
      <w:pPr>
        <w:pStyle w:val="Heading5"/>
        <w:spacing w:before="0" w:after="0" w:line="276" w:lineRule="auto"/>
        <w:rPr>
          <w:b w:val="0"/>
          <w:i w:val="0"/>
          <w:color w:val="000000"/>
          <w:sz w:val="22"/>
          <w:szCs w:val="22"/>
          <w:rPrChange w:id="175" w:author="RSR" w:date="2025-08-13T10:30:00Z">
            <w:rPr>
              <w:b w:val="0"/>
              <w:i w:val="0"/>
              <w:color w:val="000000"/>
              <w:sz w:val="24"/>
            </w:rPr>
          </w:rPrChange>
        </w:rPr>
        <w:pPrChange w:id="176" w:author="RSR" w:date="2025-08-13T10:31:00Z">
          <w:pPr>
            <w:pStyle w:val="Heading5"/>
            <w:spacing w:before="20" w:after="20"/>
          </w:pPr>
        </w:pPrChange>
      </w:pPr>
      <w:bookmarkStart w:id="177" w:name="_Toc256001526"/>
      <w:r w:rsidRPr="00811892">
        <w:rPr>
          <w:b w:val="0"/>
          <w:i w:val="0"/>
          <w:noProof/>
          <w:color w:val="000000"/>
          <w:sz w:val="22"/>
          <w:szCs w:val="22"/>
          <w:rPrChange w:id="178" w:author="RSR" w:date="2025-08-13T10:30:00Z">
            <w:rPr>
              <w:b w:val="0"/>
              <w:i w:val="0"/>
              <w:noProof/>
              <w:color w:val="000000"/>
              <w:sz w:val="24"/>
            </w:rPr>
          </w:rPrChange>
        </w:rPr>
        <w:t>5 Конкретен план, изисквания и условия за допустимост на интервенцията</w:t>
      </w:r>
      <w:bookmarkEnd w:id="177"/>
    </w:p>
    <w:p w14:paraId="25EE208D" w14:textId="77777777" w:rsidR="00342C48" w:rsidRPr="00811892" w:rsidRDefault="00342C48">
      <w:pPr>
        <w:spacing w:line="276" w:lineRule="auto"/>
        <w:rPr>
          <w:color w:val="000000"/>
          <w:sz w:val="22"/>
          <w:szCs w:val="22"/>
          <w:rPrChange w:id="179" w:author="RSR" w:date="2025-08-13T10:30:00Z">
            <w:rPr>
              <w:color w:val="000000"/>
            </w:rPr>
          </w:rPrChange>
        </w:rPr>
        <w:pPrChange w:id="180" w:author="RSR" w:date="2025-08-13T10:31:00Z">
          <w:pPr>
            <w:spacing w:before="20" w:after="20"/>
          </w:pPr>
        </w:pPrChange>
      </w:pPr>
      <w:r w:rsidRPr="00811892">
        <w:rPr>
          <w:noProof/>
          <w:color w:val="000000"/>
          <w:sz w:val="22"/>
          <w:szCs w:val="22"/>
          <w:rPrChange w:id="181" w:author="RSR" w:date="2025-08-13T10:30:00Z">
            <w:rPr>
              <w:noProof/>
              <w:color w:val="000000"/>
            </w:rPr>
          </w:rPrChange>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69D6177C"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B638389" w14:textId="77777777" w:rsidR="00342C48" w:rsidRPr="00811892" w:rsidRDefault="00342C48">
            <w:pPr>
              <w:spacing w:line="276" w:lineRule="auto"/>
              <w:jc w:val="both"/>
              <w:rPr>
                <w:sz w:val="22"/>
                <w:szCs w:val="22"/>
                <w:rPrChange w:id="182" w:author="RSR" w:date="2025-08-13T10:30:00Z">
                  <w:rPr/>
                </w:rPrChange>
              </w:rPr>
              <w:pPrChange w:id="183" w:author="RSR" w:date="2025-08-13T10:31:00Z">
                <w:pPr>
                  <w:spacing w:before="40" w:after="40"/>
                  <w:jc w:val="both"/>
                </w:pPr>
              </w:pPrChange>
            </w:pPr>
            <w:r w:rsidRPr="00811892">
              <w:rPr>
                <w:noProof/>
                <w:sz w:val="22"/>
                <w:szCs w:val="22"/>
                <w:rPrChange w:id="184" w:author="RSR" w:date="2025-08-13T10:30:00Z">
                  <w:rPr>
                    <w:noProof/>
                  </w:rPr>
                </w:rPrChange>
              </w:rPr>
              <w:t>Биологичното земеделие е един от най-динамично развиващите се сектори на селското стопанство през последните десет години както в ЕС-28, така и у нас. Освен това биологичното земеделие е приоритетно в ЕС и е на фокус в ОСП. То съчетава най-добрите екологични практики, високо биоразнообразие, опазване на природните ресурси, високи производствени стандарти, основани на естествени вещества и процеси.</w:t>
            </w:r>
          </w:p>
          <w:p w14:paraId="73B9EF17" w14:textId="77777777" w:rsidR="00342C48" w:rsidRPr="00811892" w:rsidRDefault="00342C48">
            <w:pPr>
              <w:spacing w:line="276" w:lineRule="auto"/>
              <w:jc w:val="both"/>
              <w:rPr>
                <w:sz w:val="22"/>
                <w:szCs w:val="22"/>
                <w:rPrChange w:id="185" w:author="RSR" w:date="2025-08-13T10:30:00Z">
                  <w:rPr/>
                </w:rPrChange>
              </w:rPr>
              <w:pPrChange w:id="186" w:author="RSR" w:date="2025-08-13T10:31:00Z">
                <w:pPr>
                  <w:spacing w:before="40" w:after="40"/>
                  <w:jc w:val="both"/>
                </w:pPr>
              </w:pPrChange>
            </w:pPr>
            <w:r w:rsidRPr="00811892">
              <w:rPr>
                <w:noProof/>
                <w:sz w:val="22"/>
                <w:szCs w:val="22"/>
                <w:rPrChange w:id="187" w:author="RSR" w:date="2025-08-13T10:30:00Z">
                  <w:rPr>
                    <w:noProof/>
                  </w:rPr>
                </w:rPrChange>
              </w:rPr>
              <w:t>Целта на плащанията за преобразуване или поддържане на площи в биологично земеделие и отглеждане на животни по биологичен начин е да се насърчат земеделските производители да участват в такива производствени схеми, с които да се отговори на нарастващото търсене на обществото за чисти и вкусни продукти, както и за прилагане на щадящи околната среда селскостопански практики.</w:t>
            </w:r>
          </w:p>
          <w:p w14:paraId="3F163AC5" w14:textId="77777777" w:rsidR="00342C48" w:rsidRPr="00811892" w:rsidRDefault="00342C48">
            <w:pPr>
              <w:spacing w:line="276" w:lineRule="auto"/>
              <w:jc w:val="both"/>
              <w:rPr>
                <w:sz w:val="22"/>
                <w:szCs w:val="22"/>
                <w:rPrChange w:id="188" w:author="RSR" w:date="2025-08-13T10:30:00Z">
                  <w:rPr/>
                </w:rPrChange>
              </w:rPr>
              <w:pPrChange w:id="189" w:author="RSR" w:date="2025-08-13T10:31:00Z">
                <w:pPr>
                  <w:spacing w:before="40" w:after="40"/>
                  <w:jc w:val="both"/>
                </w:pPr>
              </w:pPrChange>
            </w:pPr>
            <w:r w:rsidRPr="00811892">
              <w:rPr>
                <w:noProof/>
                <w:sz w:val="22"/>
                <w:szCs w:val="22"/>
                <w:rPrChange w:id="190" w:author="RSR" w:date="2025-08-13T10:30:00Z">
                  <w:rPr>
                    <w:noProof/>
                  </w:rPr>
                </w:rPrChange>
              </w:rPr>
              <w:t>Производителите на биологични семена и посадъчен материал, които задоволяват нуждите на био операторите с растителен репродуктивен материал, не получават специално подпомагане за тази дейност, което води до твърде слабо развит пазар за растителен репродуктивен материал на биологични семена и посадъчен материал.</w:t>
            </w:r>
          </w:p>
          <w:p w14:paraId="52D96351" w14:textId="77777777" w:rsidR="00342C48" w:rsidRPr="00811892" w:rsidRDefault="00342C48">
            <w:pPr>
              <w:spacing w:line="276" w:lineRule="auto"/>
              <w:jc w:val="both"/>
              <w:rPr>
                <w:sz w:val="22"/>
                <w:szCs w:val="22"/>
                <w:rPrChange w:id="191" w:author="RSR" w:date="2025-08-13T10:30:00Z">
                  <w:rPr/>
                </w:rPrChange>
              </w:rPr>
              <w:pPrChange w:id="192" w:author="RSR" w:date="2025-08-13T10:31:00Z">
                <w:pPr>
                  <w:spacing w:before="40" w:after="40"/>
                  <w:jc w:val="both"/>
                </w:pPr>
              </w:pPrChange>
            </w:pPr>
            <w:r w:rsidRPr="00811892">
              <w:rPr>
                <w:noProof/>
                <w:sz w:val="22"/>
                <w:szCs w:val="22"/>
                <w:rPrChange w:id="193" w:author="RSR" w:date="2025-08-13T10:30:00Z">
                  <w:rPr>
                    <w:noProof/>
                  </w:rPr>
                </w:rPrChange>
              </w:rPr>
              <w:t>Интервенцията е насочена към инвестиционна подкрепа, свързана с околна среда и климат и има за цел да допринесе за постигане на специфичните цели, установени в член 6, параграф 1, буква „г“от Регламент (ЕС) 2021/2115 на Европейския парламент и на Съвета.</w:t>
            </w:r>
          </w:p>
          <w:p w14:paraId="78C40CC3" w14:textId="77777777" w:rsidR="00342C48" w:rsidRPr="00811892" w:rsidRDefault="00342C48">
            <w:pPr>
              <w:spacing w:line="276" w:lineRule="auto"/>
              <w:jc w:val="both"/>
              <w:rPr>
                <w:sz w:val="22"/>
                <w:szCs w:val="22"/>
                <w:rPrChange w:id="194" w:author="RSR" w:date="2025-08-13T10:30:00Z">
                  <w:rPr/>
                </w:rPrChange>
              </w:rPr>
              <w:pPrChange w:id="195" w:author="RSR" w:date="2025-08-13T10:31:00Z">
                <w:pPr>
                  <w:spacing w:before="40" w:after="40"/>
                  <w:jc w:val="both"/>
                </w:pPr>
              </w:pPrChange>
            </w:pPr>
            <w:r w:rsidRPr="00811892">
              <w:rPr>
                <w:b/>
                <w:bCs/>
                <w:noProof/>
                <w:sz w:val="22"/>
                <w:szCs w:val="22"/>
                <w:rPrChange w:id="196" w:author="RSR" w:date="2025-08-13T10:30:00Z">
                  <w:rPr>
                    <w:b/>
                    <w:bCs/>
                    <w:noProof/>
                  </w:rPr>
                </w:rPrChange>
              </w:rPr>
              <w:t>Приоритетно насочване на подкрепата</w:t>
            </w:r>
          </w:p>
          <w:p w14:paraId="142A9C17" w14:textId="778BAB57" w:rsidR="00342C48" w:rsidRPr="00811892" w:rsidRDefault="00342C48">
            <w:pPr>
              <w:spacing w:line="276" w:lineRule="auto"/>
              <w:jc w:val="both"/>
              <w:rPr>
                <w:sz w:val="22"/>
                <w:szCs w:val="22"/>
                <w:rPrChange w:id="197" w:author="RSR" w:date="2025-08-13T10:30:00Z">
                  <w:rPr/>
                </w:rPrChange>
              </w:rPr>
              <w:pPrChange w:id="198" w:author="RSR" w:date="2025-08-13T10:31:00Z">
                <w:pPr>
                  <w:spacing w:before="40" w:after="40"/>
                  <w:jc w:val="both"/>
                </w:pPr>
              </w:pPrChange>
            </w:pPr>
            <w:r w:rsidRPr="00811892">
              <w:rPr>
                <w:noProof/>
                <w:sz w:val="22"/>
                <w:szCs w:val="22"/>
                <w:rPrChange w:id="199" w:author="RSR" w:date="2025-08-13T10:30:00Z">
                  <w:rPr>
                    <w:noProof/>
                  </w:rPr>
                </w:rPrChange>
              </w:rPr>
              <w:t>С цел приоритетно подпомагане чрез интервенцията, ще бъде разработен подход, които да позволи целево насочване на финансирането в рамките на определените финансови условия</w:t>
            </w:r>
            <w:ins w:id="200" w:author="RSR" w:date="2025-08-12T17:28:00Z">
              <w:r w:rsidR="002B10F2" w:rsidRPr="00811892">
                <w:rPr>
                  <w:noProof/>
                  <w:sz w:val="22"/>
                  <w:szCs w:val="22"/>
                  <w:rPrChange w:id="201" w:author="RSR" w:date="2025-08-13T10:30:00Z">
                    <w:rPr>
                      <w:noProof/>
                    </w:rPr>
                  </w:rPrChange>
                </w:rPr>
                <w:t>, включително чрез определяне на делегирани бюджети за отделни сектори на първичното производство на селскостопанска продукция</w:t>
              </w:r>
            </w:ins>
            <w:r w:rsidRPr="00811892">
              <w:rPr>
                <w:noProof/>
                <w:sz w:val="22"/>
                <w:szCs w:val="22"/>
                <w:rPrChange w:id="202" w:author="RSR" w:date="2025-08-13T10:30:00Z">
                  <w:rPr>
                    <w:noProof/>
                  </w:rPr>
                </w:rPrChange>
              </w:rPr>
              <w:t>.</w:t>
            </w:r>
          </w:p>
          <w:p w14:paraId="41B2CC96" w14:textId="77777777" w:rsidR="00342C48" w:rsidRPr="00811892" w:rsidRDefault="00342C48">
            <w:pPr>
              <w:spacing w:line="276" w:lineRule="auto"/>
              <w:jc w:val="both"/>
              <w:rPr>
                <w:sz w:val="22"/>
                <w:szCs w:val="22"/>
                <w:rPrChange w:id="203" w:author="RSR" w:date="2025-08-13T10:30:00Z">
                  <w:rPr/>
                </w:rPrChange>
              </w:rPr>
              <w:pPrChange w:id="204" w:author="RSR" w:date="2025-08-13T10:31:00Z">
                <w:pPr>
                  <w:spacing w:before="40" w:after="40"/>
                  <w:jc w:val="both"/>
                </w:pPr>
              </w:pPrChange>
            </w:pPr>
            <w:r w:rsidRPr="00811892">
              <w:rPr>
                <w:noProof/>
                <w:sz w:val="22"/>
                <w:szCs w:val="22"/>
                <w:rPrChange w:id="205" w:author="RSR" w:date="2025-08-13T10:30:00Z">
                  <w:rPr>
                    <w:noProof/>
                  </w:rPr>
                </w:rPrChange>
              </w:rPr>
              <w:t>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14:paraId="035F731C" w14:textId="3F13BB7C" w:rsidR="00342C48" w:rsidRPr="00811892" w:rsidRDefault="00342C48">
            <w:pPr>
              <w:spacing w:line="276" w:lineRule="auto"/>
              <w:jc w:val="both"/>
              <w:rPr>
                <w:sz w:val="22"/>
                <w:szCs w:val="22"/>
                <w:rPrChange w:id="206" w:author="RSR" w:date="2025-08-13T10:30:00Z">
                  <w:rPr/>
                </w:rPrChange>
              </w:rPr>
              <w:pPrChange w:id="207" w:author="RSR" w:date="2025-08-13T10:31:00Z">
                <w:pPr>
                  <w:spacing w:before="40" w:after="40"/>
                  <w:jc w:val="both"/>
                </w:pPr>
              </w:pPrChange>
            </w:pPr>
            <w:r w:rsidRPr="00811892">
              <w:rPr>
                <w:noProof/>
                <w:sz w:val="22"/>
                <w:szCs w:val="22"/>
                <w:rPrChange w:id="208" w:author="RSR" w:date="2025-08-13T10:30:00Z">
                  <w:rPr>
                    <w:noProof/>
                  </w:rPr>
                </w:rPrChange>
              </w:rPr>
              <w:t xml:space="preserve">За отпускането на тази помощ ще се използват принципи за подбор на операции, сред които (неизчерпателен списък): проекти за производство на земеделска продукция в определените в анализа чувствителни сектори, </w:t>
            </w:r>
            <w:del w:id="209" w:author="RSR" w:date="2025-08-12T14:29:00Z">
              <w:r w:rsidRPr="00811892" w:rsidDel="004D4E51">
                <w:rPr>
                  <w:noProof/>
                  <w:sz w:val="22"/>
                  <w:szCs w:val="22"/>
                  <w:rPrChange w:id="210" w:author="RSR" w:date="2025-08-13T10:30:00Z">
                    <w:rPr>
                      <w:noProof/>
                    </w:rPr>
                  </w:rPrChange>
                </w:rPr>
                <w:delText xml:space="preserve">технологии водещи до намаляване на емисиите, </w:delText>
              </w:r>
            </w:del>
            <w:r w:rsidRPr="00811892">
              <w:rPr>
                <w:noProof/>
                <w:sz w:val="22"/>
                <w:szCs w:val="22"/>
                <w:rPrChange w:id="211" w:author="RSR" w:date="2025-08-13T10:30:00Z">
                  <w:rPr>
                    <w:noProof/>
                  </w:rPr>
                </w:rPrChange>
              </w:rPr>
              <w:t>проекти за въвеждане на нови и енергоспестяващи технологии или иновации в земеделското производство, инвестиции и дейности, които допринасят за устойчивото и цифрово икономическо развитие, дигитализация и роботизация</w:t>
            </w:r>
            <w:del w:id="212" w:author="RSR" w:date="2025-08-12T14:29:00Z">
              <w:r w:rsidRPr="00811892" w:rsidDel="004D4E51">
                <w:rPr>
                  <w:noProof/>
                  <w:sz w:val="22"/>
                  <w:szCs w:val="22"/>
                  <w:rPrChange w:id="213" w:author="RSR" w:date="2025-08-13T10:30:00Z">
                    <w:rPr>
                      <w:noProof/>
                    </w:rPr>
                  </w:rPrChange>
                </w:rPr>
                <w:delText>, в това число устойчива енергия</w:delText>
              </w:r>
            </w:del>
            <w:r w:rsidRPr="00811892">
              <w:rPr>
                <w:noProof/>
                <w:sz w:val="22"/>
                <w:szCs w:val="22"/>
                <w:rPrChange w:id="214" w:author="RSR" w:date="2025-08-13T10:30:00Z">
                  <w:rPr>
                    <w:noProof/>
                  </w:rPr>
                </w:rPrChange>
              </w:rPr>
              <w:t xml:space="preserve">. Приоритет ще бъде осигурен и за проекти, насърчаващи кооперирането и интеграцията между земеделските производители. Приоритет ще бъде предоставян и на кандидати, доказващи финансова устойчивост и развиващи и укрепващи веригите за стойност от производител до потребител, включително участващи в схеми за качество със съответния продукт от бизнес плана. С предимство ще се ползва и навлизането на </w:t>
            </w:r>
            <w:ins w:id="215" w:author="RSR" w:date="2025-08-19T16:14:00Z">
              <w:r w:rsidR="008267EE" w:rsidRPr="008267EE">
                <w:rPr>
                  <w:noProof/>
                  <w:sz w:val="22"/>
                  <w:szCs w:val="22"/>
                </w:rPr>
                <w:t>лица от 18 до 40 навършени години</w:t>
              </w:r>
            </w:ins>
            <w:del w:id="216" w:author="RSR" w:date="2025-08-19T16:14:00Z">
              <w:r w:rsidRPr="00811892" w:rsidDel="008267EE">
                <w:rPr>
                  <w:noProof/>
                  <w:sz w:val="22"/>
                  <w:szCs w:val="22"/>
                  <w:rPrChange w:id="217" w:author="RSR" w:date="2025-08-13T10:30:00Z">
                    <w:rPr>
                      <w:noProof/>
                    </w:rPr>
                  </w:rPrChange>
                </w:rPr>
                <w:delText>млади фермери</w:delText>
              </w:r>
            </w:del>
            <w:r w:rsidRPr="00811892">
              <w:rPr>
                <w:noProof/>
                <w:sz w:val="22"/>
                <w:szCs w:val="22"/>
                <w:rPrChange w:id="218" w:author="RSR" w:date="2025-08-13T10:30:00Z">
                  <w:rPr>
                    <w:noProof/>
                  </w:rPr>
                </w:rPrChange>
              </w:rPr>
              <w:t>. По интервенцията ще бъде осигурен приоритет за кандидати на територията на райони с природни и други ограничения.</w:t>
            </w:r>
          </w:p>
          <w:p w14:paraId="7FCF99C3" w14:textId="77777777" w:rsidR="00342C48" w:rsidRPr="00811892" w:rsidRDefault="00342C48">
            <w:pPr>
              <w:spacing w:line="276" w:lineRule="auto"/>
              <w:jc w:val="both"/>
              <w:rPr>
                <w:sz w:val="22"/>
                <w:szCs w:val="22"/>
                <w:rPrChange w:id="219" w:author="RSR" w:date="2025-08-13T10:30:00Z">
                  <w:rPr/>
                </w:rPrChange>
              </w:rPr>
              <w:pPrChange w:id="220" w:author="RSR" w:date="2025-08-13T10:31:00Z">
                <w:pPr>
                  <w:spacing w:before="40" w:after="40"/>
                  <w:jc w:val="both"/>
                </w:pPr>
              </w:pPrChange>
            </w:pPr>
            <w:r w:rsidRPr="00811892">
              <w:rPr>
                <w:noProof/>
                <w:sz w:val="22"/>
                <w:szCs w:val="22"/>
                <w:rPrChange w:id="221" w:author="RSR" w:date="2025-08-13T10:30:00Z">
                  <w:rPr>
                    <w:noProof/>
                  </w:rPr>
                </w:rPrChange>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14:paraId="5A4ACE91" w14:textId="77777777" w:rsidR="00342C48" w:rsidRPr="00811892" w:rsidRDefault="00342C48">
            <w:pPr>
              <w:spacing w:line="276" w:lineRule="auto"/>
              <w:jc w:val="both"/>
              <w:rPr>
                <w:sz w:val="22"/>
                <w:szCs w:val="22"/>
                <w:rPrChange w:id="222" w:author="RSR" w:date="2025-08-13T10:30:00Z">
                  <w:rPr/>
                </w:rPrChange>
              </w:rPr>
              <w:pPrChange w:id="223" w:author="RSR" w:date="2025-08-13T10:31:00Z">
                <w:pPr>
                  <w:spacing w:before="40" w:after="40"/>
                  <w:jc w:val="both"/>
                </w:pPr>
              </w:pPrChange>
            </w:pPr>
            <w:r w:rsidRPr="00811892">
              <w:rPr>
                <w:noProof/>
                <w:sz w:val="22"/>
                <w:szCs w:val="22"/>
                <w:rPrChange w:id="224" w:author="RSR" w:date="2025-08-13T10:30:00Z">
                  <w:rPr>
                    <w:noProof/>
                  </w:rPr>
                </w:rPrChange>
              </w:rPr>
              <w:t>В случай на операция с финансови инструменти, критериите за подбор, както се изисква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14:paraId="02E36CEB" w14:textId="77777777" w:rsidR="00342C48" w:rsidRPr="00811892" w:rsidRDefault="00342C48">
            <w:pPr>
              <w:spacing w:line="276" w:lineRule="auto"/>
              <w:rPr>
                <w:sz w:val="22"/>
                <w:szCs w:val="22"/>
                <w:rPrChange w:id="225" w:author="RSR" w:date="2025-08-13T10:30:00Z">
                  <w:rPr/>
                </w:rPrChange>
              </w:rPr>
              <w:pPrChange w:id="226" w:author="RSR" w:date="2025-08-13T10:31:00Z">
                <w:pPr>
                  <w:spacing w:before="40" w:after="40"/>
                </w:pPr>
              </w:pPrChange>
            </w:pPr>
            <w:r w:rsidRPr="00811892">
              <w:rPr>
                <w:noProof/>
                <w:sz w:val="22"/>
                <w:szCs w:val="22"/>
                <w:rPrChange w:id="227" w:author="RSR" w:date="2025-08-13T10:30:00Z">
                  <w:rPr>
                    <w:noProof/>
                  </w:rPr>
                </w:rPrChange>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tc>
      </w:tr>
    </w:tbl>
    <w:p w14:paraId="554FDF04" w14:textId="77777777" w:rsidR="00342C48" w:rsidRPr="00811892" w:rsidRDefault="00342C48">
      <w:pPr>
        <w:spacing w:line="276" w:lineRule="auto"/>
        <w:rPr>
          <w:color w:val="000000"/>
          <w:sz w:val="22"/>
          <w:szCs w:val="22"/>
          <w:rPrChange w:id="228" w:author="RSR" w:date="2025-08-13T10:30:00Z">
            <w:rPr>
              <w:color w:val="000000"/>
            </w:rPr>
          </w:rPrChange>
        </w:rPr>
        <w:pPrChange w:id="229" w:author="RSR" w:date="2025-08-13T10:31:00Z">
          <w:pPr>
            <w:spacing w:before="20" w:after="20"/>
          </w:pPr>
        </w:pPrChange>
      </w:pPr>
      <w:r w:rsidRPr="00811892">
        <w:rPr>
          <w:noProof/>
          <w:color w:val="000000"/>
          <w:sz w:val="22"/>
          <w:szCs w:val="22"/>
          <w:rPrChange w:id="230" w:author="RSR" w:date="2025-08-13T10:30:00Z">
            <w:rPr>
              <w:noProof/>
              <w:color w:val="000000"/>
            </w:rPr>
          </w:rPrChange>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25BF93A0"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42B8DAB" w14:textId="77777777" w:rsidR="00342C48" w:rsidRPr="00811892" w:rsidRDefault="00342C48">
            <w:pPr>
              <w:spacing w:line="276" w:lineRule="auto"/>
              <w:jc w:val="both"/>
              <w:rPr>
                <w:sz w:val="22"/>
                <w:szCs w:val="22"/>
                <w:rPrChange w:id="231" w:author="RSR" w:date="2025-08-13T10:30:00Z">
                  <w:rPr/>
                </w:rPrChange>
              </w:rPr>
              <w:pPrChange w:id="232" w:author="RSR" w:date="2025-08-13T10:31:00Z">
                <w:pPr>
                  <w:spacing w:before="40" w:after="40"/>
                  <w:jc w:val="both"/>
                </w:pPr>
              </w:pPrChange>
            </w:pPr>
            <w:r w:rsidRPr="00811892">
              <w:rPr>
                <w:noProof/>
                <w:sz w:val="22"/>
                <w:szCs w:val="22"/>
                <w:rPrChange w:id="233" w:author="RSR" w:date="2025-08-13T10:30:00Z">
                  <w:rPr>
                    <w:noProof/>
                  </w:rPr>
                </w:rPrChange>
              </w:rPr>
              <w:t>Земеделски стопани, допустими за подпомагане, трябва да отговарят и на следните условия:</w:t>
            </w:r>
          </w:p>
          <w:p w14:paraId="45E6C491" w14:textId="77777777" w:rsidR="00342C48" w:rsidRPr="00811892" w:rsidRDefault="00342C48">
            <w:pPr>
              <w:spacing w:line="276" w:lineRule="auto"/>
              <w:jc w:val="both"/>
              <w:rPr>
                <w:sz w:val="22"/>
                <w:szCs w:val="22"/>
                <w:rPrChange w:id="234" w:author="RSR" w:date="2025-08-13T10:30:00Z">
                  <w:rPr/>
                </w:rPrChange>
              </w:rPr>
              <w:pPrChange w:id="235" w:author="RSR" w:date="2025-08-13T10:31:00Z">
                <w:pPr>
                  <w:spacing w:before="40" w:after="40"/>
                  <w:jc w:val="both"/>
                </w:pPr>
              </w:pPrChange>
            </w:pPr>
            <w:r w:rsidRPr="00811892">
              <w:rPr>
                <w:noProof/>
                <w:sz w:val="22"/>
                <w:szCs w:val="22"/>
                <w:rPrChange w:id="236" w:author="RSR" w:date="2025-08-13T10:30:00Z">
                  <w:rPr>
                    <w:noProof/>
                  </w:rPr>
                </w:rPrChange>
              </w:rPr>
              <w:t>1.да са физически лица или;</w:t>
            </w:r>
          </w:p>
          <w:p w14:paraId="410FDACC" w14:textId="77777777" w:rsidR="00342C48" w:rsidRPr="00811892" w:rsidRDefault="00342C48">
            <w:pPr>
              <w:spacing w:line="276" w:lineRule="auto"/>
              <w:jc w:val="both"/>
              <w:rPr>
                <w:sz w:val="22"/>
                <w:szCs w:val="22"/>
                <w:rPrChange w:id="237" w:author="RSR" w:date="2025-08-13T10:30:00Z">
                  <w:rPr/>
                </w:rPrChange>
              </w:rPr>
              <w:pPrChange w:id="238" w:author="RSR" w:date="2025-08-13T10:31:00Z">
                <w:pPr>
                  <w:spacing w:before="40" w:after="40"/>
                  <w:jc w:val="both"/>
                </w:pPr>
              </w:pPrChange>
            </w:pPr>
            <w:r w:rsidRPr="00811892">
              <w:rPr>
                <w:noProof/>
                <w:sz w:val="22"/>
                <w:szCs w:val="22"/>
                <w:rPrChange w:id="239" w:author="RSR" w:date="2025-08-13T10:30:00Z">
                  <w:rPr>
                    <w:noProof/>
                  </w:rPr>
                </w:rPrChange>
              </w:rPr>
              <w:t>2.да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1849A212" w14:textId="77777777" w:rsidR="00342C48" w:rsidRPr="00811892" w:rsidRDefault="00342C48">
            <w:pPr>
              <w:spacing w:line="276" w:lineRule="auto"/>
              <w:jc w:val="both"/>
              <w:rPr>
                <w:sz w:val="22"/>
                <w:szCs w:val="22"/>
                <w:rPrChange w:id="240" w:author="RSR" w:date="2025-08-13T10:30:00Z">
                  <w:rPr/>
                </w:rPrChange>
              </w:rPr>
              <w:pPrChange w:id="241" w:author="RSR" w:date="2025-08-13T10:31:00Z">
                <w:pPr>
                  <w:spacing w:before="40" w:after="40"/>
                  <w:jc w:val="both"/>
                </w:pPr>
              </w:pPrChange>
            </w:pPr>
            <w:r w:rsidRPr="00811892">
              <w:rPr>
                <w:noProof/>
                <w:sz w:val="22"/>
                <w:szCs w:val="22"/>
                <w:rPrChange w:id="242" w:author="RSR" w:date="2025-08-13T10:30:00Z">
                  <w:rPr>
                    <w:noProof/>
                    <w:u w:val="single"/>
                  </w:rPr>
                </w:rPrChange>
              </w:rPr>
              <w:t>3.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w:t>
            </w:r>
          </w:p>
          <w:p w14:paraId="5BDB5DD6" w14:textId="77777777" w:rsidR="00342C48" w:rsidRPr="00AA4A7A" w:rsidRDefault="00342C48">
            <w:pPr>
              <w:spacing w:line="276" w:lineRule="auto"/>
              <w:jc w:val="both"/>
              <w:rPr>
                <w:sz w:val="22"/>
                <w:szCs w:val="22"/>
                <w:rPrChange w:id="243" w:author="RSR" w:date="2025-08-20T15:55:00Z">
                  <w:rPr/>
                </w:rPrChange>
              </w:rPr>
              <w:pPrChange w:id="244" w:author="RSR" w:date="2025-08-13T10:31:00Z">
                <w:pPr>
                  <w:spacing w:before="40" w:after="40"/>
                  <w:jc w:val="both"/>
                </w:pPr>
              </w:pPrChange>
            </w:pPr>
            <w:r w:rsidRPr="00811892">
              <w:rPr>
                <w:noProof/>
                <w:sz w:val="22"/>
                <w:szCs w:val="22"/>
                <w:rPrChange w:id="245" w:author="RSR" w:date="2025-08-13T10:30:00Z">
                  <w:rPr>
                    <w:noProof/>
                  </w:rPr>
                </w:rPrChange>
              </w:rPr>
              <w:t xml:space="preserve">4.да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w:t>
            </w:r>
            <w:ins w:id="246" w:author="RSR" w:date="2025-08-12T14:30:00Z">
              <w:r w:rsidR="004D4E51" w:rsidRPr="00811892">
                <w:rPr>
                  <w:noProof/>
                  <w:sz w:val="22"/>
                  <w:szCs w:val="22"/>
                  <w:rPrChange w:id="247" w:author="RSR" w:date="2025-08-13T10:30:00Z">
                    <w:rPr>
                      <w:noProof/>
                    </w:rPr>
                  </w:rPrChange>
                </w:rPr>
                <w:t>интервенциите за директни плащания</w:t>
              </w:r>
            </w:ins>
            <w:del w:id="248" w:author="RSR" w:date="2025-08-12T14:30:00Z">
              <w:r w:rsidRPr="00811892" w:rsidDel="004D4E51">
                <w:rPr>
                  <w:noProof/>
                  <w:sz w:val="22"/>
                  <w:szCs w:val="22"/>
                  <w:rPrChange w:id="249" w:author="RSR" w:date="2025-08-13T10:30:00Z">
                    <w:rPr>
                      <w:noProof/>
                    </w:rPr>
                  </w:rPrChange>
                </w:rPr>
                <w:delText xml:space="preserve">схемата за единно плащане на площ </w:delText>
              </w:r>
            </w:del>
            <w:r w:rsidRPr="00811892">
              <w:rPr>
                <w:noProof/>
                <w:sz w:val="22"/>
                <w:szCs w:val="22"/>
                <w:rPrChange w:id="250" w:author="RSR" w:date="2025-08-13T10:30:00Z">
                  <w:rPr>
                    <w:noProof/>
                  </w:rPr>
                </w:rPrChange>
              </w:rPr>
              <w:t xml:space="preserve">и/или публична финансова помощ за извършваната от тях селскостопанска </w:t>
            </w:r>
            <w:r w:rsidRPr="00AA4A7A">
              <w:rPr>
                <w:noProof/>
                <w:sz w:val="22"/>
                <w:szCs w:val="22"/>
                <w:rPrChange w:id="251" w:author="RSR" w:date="2025-08-20T15:55:00Z">
                  <w:rPr>
                    <w:noProof/>
                  </w:rPr>
                </w:rPrChange>
              </w:rPr>
              <w:t>дейност;</w:t>
            </w:r>
          </w:p>
          <w:p w14:paraId="09ABB7A8" w14:textId="77777777" w:rsidR="00342C48" w:rsidRPr="00811892" w:rsidRDefault="00342C48">
            <w:pPr>
              <w:spacing w:line="276" w:lineRule="auto"/>
              <w:jc w:val="both"/>
              <w:rPr>
                <w:sz w:val="22"/>
                <w:szCs w:val="22"/>
                <w:rPrChange w:id="252" w:author="RSR" w:date="2025-08-13T10:30:00Z">
                  <w:rPr/>
                </w:rPrChange>
              </w:rPr>
              <w:pPrChange w:id="253" w:author="RSR" w:date="2025-08-13T10:31:00Z">
                <w:pPr>
                  <w:spacing w:before="40" w:after="40"/>
                  <w:jc w:val="both"/>
                </w:pPr>
              </w:pPrChange>
            </w:pPr>
            <w:r w:rsidRPr="00AA4A7A">
              <w:rPr>
                <w:noProof/>
                <w:sz w:val="22"/>
                <w:szCs w:val="22"/>
                <w:rPrChange w:id="254" w:author="RSR" w:date="2025-08-20T15:55:00Z">
                  <w:rPr>
                    <w:noProof/>
                  </w:rPr>
                </w:rPrChange>
              </w:rPr>
              <w:t>5.да имат минимален стандартен производствен обем /СПО/ на земеделското</w:t>
            </w:r>
            <w:r w:rsidRPr="00811892">
              <w:rPr>
                <w:noProof/>
                <w:sz w:val="22"/>
                <w:szCs w:val="22"/>
                <w:rPrChange w:id="255" w:author="RSR" w:date="2025-08-13T10:30:00Z">
                  <w:rPr>
                    <w:noProof/>
                  </w:rPr>
                </w:rPrChange>
              </w:rPr>
              <w:t xml:space="preserve"> стопанство над 8 000 евро;</w:t>
            </w:r>
          </w:p>
          <w:p w14:paraId="1BB16480" w14:textId="1A0F302D" w:rsidR="00342C48" w:rsidRPr="00811892" w:rsidRDefault="00342C48">
            <w:pPr>
              <w:spacing w:line="276" w:lineRule="auto"/>
              <w:jc w:val="both"/>
              <w:rPr>
                <w:sz w:val="22"/>
                <w:szCs w:val="22"/>
                <w:rPrChange w:id="256" w:author="RSR" w:date="2025-08-13T10:30:00Z">
                  <w:rPr/>
                </w:rPrChange>
              </w:rPr>
              <w:pPrChange w:id="257" w:author="RSR" w:date="2025-08-13T10:31:00Z">
                <w:pPr>
                  <w:spacing w:before="40" w:after="40"/>
                  <w:jc w:val="both"/>
                </w:pPr>
              </w:pPrChange>
            </w:pPr>
            <w:r w:rsidRPr="00811892">
              <w:rPr>
                <w:noProof/>
                <w:sz w:val="22"/>
                <w:szCs w:val="22"/>
                <w:rPrChange w:id="258" w:author="RSR" w:date="2025-08-13T10:30:00Z">
                  <w:rPr>
                    <w:noProof/>
                  </w:rPr>
                </w:rPrChange>
              </w:rPr>
              <w:t xml:space="preserve">6. </w:t>
            </w:r>
            <w:del w:id="259" w:author="RSR" w:date="2025-08-12T17:26:00Z">
              <w:r w:rsidRPr="00811892" w:rsidDel="002B10F2">
                <w:rPr>
                  <w:noProof/>
                  <w:sz w:val="22"/>
                  <w:szCs w:val="22"/>
                  <w:rPrChange w:id="260" w:author="RSR" w:date="2025-08-13T10:30:00Z">
                    <w:rPr>
                      <w:noProof/>
                    </w:rPr>
                  </w:rPrChange>
                </w:rPr>
                <w:delText xml:space="preserve">За </w:delText>
              </w:r>
            </w:del>
            <w:ins w:id="261" w:author="RSR" w:date="2025-08-12T17:26:00Z">
              <w:r w:rsidR="002B10F2" w:rsidRPr="00811892">
                <w:rPr>
                  <w:noProof/>
                  <w:sz w:val="22"/>
                  <w:szCs w:val="22"/>
                  <w:lang w:val="bg-BG"/>
                  <w:rPrChange w:id="262" w:author="RSR" w:date="2025-08-13T10:30:00Z">
                    <w:rPr>
                      <w:noProof/>
                      <w:lang w:val="bg-BG"/>
                    </w:rPr>
                  </w:rPrChange>
                </w:rPr>
                <w:t>з</w:t>
              </w:r>
              <w:r w:rsidR="002B10F2" w:rsidRPr="00811892">
                <w:rPr>
                  <w:noProof/>
                  <w:sz w:val="22"/>
                  <w:szCs w:val="22"/>
                  <w:rPrChange w:id="263" w:author="RSR" w:date="2025-08-13T10:30:00Z">
                    <w:rPr>
                      <w:noProof/>
                    </w:rPr>
                  </w:rPrChange>
                </w:rPr>
                <w:t xml:space="preserve">а </w:t>
              </w:r>
            </w:ins>
            <w:r w:rsidRPr="00811892">
              <w:rPr>
                <w:noProof/>
                <w:sz w:val="22"/>
                <w:szCs w:val="22"/>
                <w:rPrChange w:id="264" w:author="RSR" w:date="2025-08-13T10:30:00Z">
                  <w:rPr>
                    <w:noProof/>
                  </w:rPr>
                </w:rPrChange>
              </w:rPr>
              <w:t>дейност „Размножаване и поддържане на генофонда“ са допустими земеделски производители, отглеждащи животни от местни (автохтонни) породи.</w:t>
            </w:r>
          </w:p>
          <w:p w14:paraId="7F694C60" w14:textId="6C8F652C" w:rsidR="00342C48" w:rsidRPr="00811892" w:rsidRDefault="00342C48">
            <w:pPr>
              <w:spacing w:line="276" w:lineRule="auto"/>
              <w:jc w:val="both"/>
              <w:rPr>
                <w:sz w:val="22"/>
                <w:szCs w:val="22"/>
                <w:rPrChange w:id="265" w:author="RSR" w:date="2025-08-13T10:30:00Z">
                  <w:rPr/>
                </w:rPrChange>
              </w:rPr>
              <w:pPrChange w:id="266" w:author="RSR" w:date="2025-08-13T10:31:00Z">
                <w:pPr>
                  <w:spacing w:before="40" w:after="40"/>
                  <w:jc w:val="both"/>
                </w:pPr>
              </w:pPrChange>
            </w:pPr>
            <w:r w:rsidRPr="00811892">
              <w:rPr>
                <w:noProof/>
                <w:sz w:val="22"/>
                <w:szCs w:val="22"/>
                <w:rPrChange w:id="267" w:author="RSR" w:date="2025-08-13T10:30:00Z">
                  <w:rPr>
                    <w:noProof/>
                  </w:rPr>
                </w:rPrChange>
              </w:rPr>
              <w:t>7. да имат разработен бизнес план за дейностите в земеделското стопанство</w:t>
            </w:r>
            <w:del w:id="268" w:author="RSR" w:date="2025-08-12T17:26:00Z">
              <w:r w:rsidRPr="00811892" w:rsidDel="002B10F2">
                <w:rPr>
                  <w:noProof/>
                  <w:sz w:val="22"/>
                  <w:szCs w:val="22"/>
                  <w:rPrChange w:id="269" w:author="RSR" w:date="2025-08-13T10:30:00Z">
                    <w:rPr>
                      <w:noProof/>
                    </w:rPr>
                  </w:rPrChange>
                </w:rPr>
                <w:delText xml:space="preserve"> и</w:delText>
              </w:r>
            </w:del>
            <w:ins w:id="270" w:author="RSR" w:date="2025-08-12T17:26:00Z">
              <w:r w:rsidR="002B10F2" w:rsidRPr="00811892">
                <w:rPr>
                  <w:noProof/>
                  <w:sz w:val="22"/>
                  <w:szCs w:val="22"/>
                  <w:lang w:val="bg-BG"/>
                  <w:rPrChange w:id="271" w:author="RSR" w:date="2025-08-13T10:30:00Z">
                    <w:rPr>
                      <w:noProof/>
                      <w:lang w:val="bg-BG"/>
                    </w:rPr>
                  </w:rPrChange>
                </w:rPr>
                <w:t>,</w:t>
              </w:r>
            </w:ins>
            <w:r w:rsidRPr="00811892">
              <w:rPr>
                <w:noProof/>
                <w:sz w:val="22"/>
                <w:szCs w:val="22"/>
                <w:rPrChange w:id="272" w:author="RSR" w:date="2025-08-13T10:30:00Z">
                  <w:rPr>
                    <w:noProof/>
                  </w:rPr>
                </w:rPrChange>
              </w:rPr>
              <w:t xml:space="preserve"> доказващ подобряване на дейността на земеделското стопанство чрез прилагане на планираните инвестиции и дейности; Проектите следва да бъдат устойчиви и финансово жизнеспособни.</w:t>
            </w:r>
            <w:del w:id="273" w:author="RSR" w:date="2025-08-12T17:26:00Z">
              <w:r w:rsidRPr="00811892" w:rsidDel="002B10F2">
                <w:rPr>
                  <w:noProof/>
                  <w:sz w:val="22"/>
                  <w:szCs w:val="22"/>
                  <w:rPrChange w:id="274" w:author="RSR" w:date="2025-08-13T10:30:00Z">
                    <w:rPr>
                      <w:noProof/>
                    </w:rPr>
                  </w:rPrChange>
                </w:rPr>
                <w:delText xml:space="preserve"> </w:delText>
              </w:r>
            </w:del>
          </w:p>
          <w:p w14:paraId="05A402D4" w14:textId="77777777" w:rsidR="00342C48" w:rsidRPr="00811892" w:rsidRDefault="00342C48">
            <w:pPr>
              <w:spacing w:line="276" w:lineRule="auto"/>
              <w:jc w:val="both"/>
              <w:rPr>
                <w:sz w:val="22"/>
                <w:szCs w:val="22"/>
                <w:rPrChange w:id="275" w:author="RSR" w:date="2025-08-13T10:30:00Z">
                  <w:rPr/>
                </w:rPrChange>
              </w:rPr>
              <w:pPrChange w:id="276" w:author="RSR" w:date="2025-08-13T10:31:00Z">
                <w:pPr>
                  <w:spacing w:before="40" w:after="40"/>
                  <w:jc w:val="both"/>
                </w:pPr>
              </w:pPrChange>
            </w:pPr>
            <w:r w:rsidRPr="00811892">
              <w:rPr>
                <w:b/>
                <w:bCs/>
                <w:noProof/>
                <w:sz w:val="22"/>
                <w:szCs w:val="22"/>
                <w:rPrChange w:id="277" w:author="RSR" w:date="2025-08-13T10:30:00Z">
                  <w:rPr>
                    <w:b/>
                    <w:bCs/>
                    <w:noProof/>
                  </w:rPr>
                </w:rPrChange>
              </w:rPr>
              <w:t>Групи и организации на производители, допустими за подпомагане, трябва да отговарят на следните условия:</w:t>
            </w:r>
          </w:p>
          <w:p w14:paraId="000D2D8D" w14:textId="77777777" w:rsidR="00342C48" w:rsidRPr="00811892" w:rsidRDefault="00342C48">
            <w:pPr>
              <w:spacing w:line="276" w:lineRule="auto"/>
              <w:jc w:val="both"/>
              <w:rPr>
                <w:sz w:val="22"/>
                <w:szCs w:val="22"/>
                <w:rPrChange w:id="278" w:author="RSR" w:date="2025-08-13T10:30:00Z">
                  <w:rPr/>
                </w:rPrChange>
              </w:rPr>
              <w:pPrChange w:id="279" w:author="RSR" w:date="2025-08-13T10:31:00Z">
                <w:pPr>
                  <w:spacing w:before="40" w:after="40"/>
                  <w:jc w:val="both"/>
                </w:pPr>
              </w:pPrChange>
            </w:pPr>
            <w:r w:rsidRPr="00811892">
              <w:rPr>
                <w:noProof/>
                <w:sz w:val="22"/>
                <w:szCs w:val="22"/>
                <w:rPrChange w:id="280" w:author="RSR" w:date="2025-08-13T10:30:00Z">
                  <w:rPr>
                    <w:noProof/>
                  </w:rPr>
                </w:rPrChange>
              </w:rPr>
              <w:t>1.да са признати като група или организация на производители, в съответствие с националното и/или европейското законодателство за организации и/или групи на производители;</w:t>
            </w:r>
          </w:p>
          <w:p w14:paraId="149925FC" w14:textId="77777777" w:rsidR="00342C48" w:rsidRPr="00811892" w:rsidRDefault="00342C48">
            <w:pPr>
              <w:spacing w:line="276" w:lineRule="auto"/>
              <w:jc w:val="both"/>
              <w:rPr>
                <w:sz w:val="22"/>
                <w:szCs w:val="22"/>
                <w:rPrChange w:id="281" w:author="RSR" w:date="2025-08-13T10:30:00Z">
                  <w:rPr/>
                </w:rPrChange>
              </w:rPr>
              <w:pPrChange w:id="282" w:author="RSR" w:date="2025-08-13T10:31:00Z">
                <w:pPr>
                  <w:spacing w:before="40" w:after="40"/>
                  <w:jc w:val="both"/>
                </w:pPr>
              </w:pPrChange>
            </w:pPr>
            <w:r w:rsidRPr="00811892">
              <w:rPr>
                <w:noProof/>
                <w:sz w:val="22"/>
                <w:szCs w:val="22"/>
                <w:rPrChange w:id="283" w:author="RSR" w:date="2025-08-13T10:30:00Z">
                  <w:rPr>
                    <w:noProof/>
                  </w:rPr>
                </w:rPrChange>
              </w:rPr>
              <w:t>2.да имат приход от продажба на селскостопански продукти или преработени селскостопански продукти и/или получена публична финансова помощ за продажбата на посочените продукти;</w:t>
            </w:r>
          </w:p>
          <w:p w14:paraId="5252EB05" w14:textId="4FBD11FF" w:rsidR="00342C48" w:rsidRPr="00811892" w:rsidRDefault="00342C48">
            <w:pPr>
              <w:spacing w:line="276" w:lineRule="auto"/>
              <w:jc w:val="both"/>
              <w:rPr>
                <w:sz w:val="22"/>
                <w:szCs w:val="22"/>
                <w:rPrChange w:id="284" w:author="RSR" w:date="2025-08-13T10:30:00Z">
                  <w:rPr/>
                </w:rPrChange>
              </w:rPr>
              <w:pPrChange w:id="285" w:author="RSR" w:date="2025-08-13T10:31:00Z">
                <w:pPr>
                  <w:spacing w:before="40" w:after="40"/>
                  <w:jc w:val="both"/>
                </w:pPr>
              </w:pPrChange>
            </w:pPr>
            <w:r w:rsidRPr="00811892">
              <w:rPr>
                <w:noProof/>
                <w:sz w:val="22"/>
                <w:szCs w:val="22"/>
                <w:rPrChange w:id="286" w:author="RSR" w:date="2025-08-13T10:30:00Z">
                  <w:rPr>
                    <w:noProof/>
                  </w:rPr>
                </w:rPrChange>
              </w:rPr>
              <w:t>3.да имат разработен бизнес план за дейностите в групата/организацията на производители</w:t>
            </w:r>
            <w:ins w:id="287" w:author="RSR" w:date="2025-08-12T17:30:00Z">
              <w:r w:rsidR="002B10F2" w:rsidRPr="00811892">
                <w:rPr>
                  <w:noProof/>
                  <w:sz w:val="22"/>
                  <w:szCs w:val="22"/>
                  <w:lang w:val="bg-BG"/>
                  <w:rPrChange w:id="288" w:author="RSR" w:date="2025-08-13T10:30:00Z">
                    <w:rPr>
                      <w:noProof/>
                      <w:lang w:val="bg-BG"/>
                    </w:rPr>
                  </w:rPrChange>
                </w:rPr>
                <w:t>,</w:t>
              </w:r>
            </w:ins>
            <w:del w:id="289" w:author="RSR" w:date="2025-08-12T17:30:00Z">
              <w:r w:rsidRPr="00811892" w:rsidDel="002B10F2">
                <w:rPr>
                  <w:noProof/>
                  <w:sz w:val="22"/>
                  <w:szCs w:val="22"/>
                  <w:rPrChange w:id="290" w:author="RSR" w:date="2025-08-13T10:30:00Z">
                    <w:rPr>
                      <w:noProof/>
                    </w:rPr>
                  </w:rPrChange>
                </w:rPr>
                <w:delText xml:space="preserve"> и</w:delText>
              </w:r>
            </w:del>
            <w:r w:rsidRPr="00811892">
              <w:rPr>
                <w:noProof/>
                <w:sz w:val="22"/>
                <w:szCs w:val="22"/>
                <w:rPrChange w:id="291" w:author="RSR" w:date="2025-08-13T10:30:00Z">
                  <w:rPr>
                    <w:noProof/>
                  </w:rPr>
                </w:rPrChange>
              </w:rPr>
              <w:t xml:space="preserve"> доказващ подобряване на дейността й чрез прилагане на планираните инвестиции и дейности;</w:t>
            </w:r>
          </w:p>
          <w:p w14:paraId="520F0855" w14:textId="77777777" w:rsidR="00342C48" w:rsidRPr="00811892" w:rsidRDefault="00342C48">
            <w:pPr>
              <w:spacing w:line="276" w:lineRule="auto"/>
              <w:jc w:val="both"/>
              <w:rPr>
                <w:sz w:val="22"/>
                <w:szCs w:val="22"/>
                <w:rPrChange w:id="292" w:author="RSR" w:date="2025-08-13T10:30:00Z">
                  <w:rPr/>
                </w:rPrChange>
              </w:rPr>
              <w:pPrChange w:id="293" w:author="RSR" w:date="2025-08-13T10:31:00Z">
                <w:pPr>
                  <w:spacing w:before="40" w:after="40"/>
                  <w:jc w:val="both"/>
                </w:pPr>
              </w:pPrChange>
            </w:pPr>
            <w:r w:rsidRPr="00811892">
              <w:rPr>
                <w:noProof/>
                <w:sz w:val="22"/>
                <w:szCs w:val="22"/>
                <w:rPrChange w:id="294" w:author="RSR" w:date="2025-08-13T10:30:00Z">
                  <w:rPr>
                    <w:noProof/>
                  </w:rPr>
                </w:rPrChange>
              </w:rPr>
              <w:t>Земеделските стопани със земеделски стопанства, за които е приложимо, трябва да отговарят на изискванията на Закона за ветеринарномедицинската дейност;</w:t>
            </w:r>
          </w:p>
        </w:tc>
      </w:tr>
    </w:tbl>
    <w:p w14:paraId="418F266F" w14:textId="77777777" w:rsidR="00342C48" w:rsidRPr="00811892" w:rsidRDefault="00342C48">
      <w:pPr>
        <w:spacing w:line="276" w:lineRule="auto"/>
        <w:rPr>
          <w:color w:val="000000"/>
          <w:sz w:val="22"/>
          <w:szCs w:val="22"/>
          <w:rPrChange w:id="295" w:author="RSR" w:date="2025-08-13T10:30:00Z">
            <w:rPr>
              <w:color w:val="000000"/>
            </w:rPr>
          </w:rPrChange>
        </w:rPr>
        <w:pPrChange w:id="296" w:author="RSR" w:date="2025-08-13T10:31:00Z">
          <w:pPr>
            <w:spacing w:before="20" w:after="20"/>
          </w:pPr>
        </w:pPrChange>
      </w:pPr>
      <w:r w:rsidRPr="00811892">
        <w:rPr>
          <w:noProof/>
          <w:color w:val="000000"/>
          <w:sz w:val="22"/>
          <w:szCs w:val="22"/>
          <w:rPrChange w:id="297" w:author="RSR" w:date="2025-08-13T10:30:00Z">
            <w:rPr>
              <w:noProof/>
              <w:color w:val="000000"/>
            </w:rPr>
          </w:rPrChange>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6FC6AA71"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BC24AD7" w14:textId="77777777" w:rsidR="00342C48" w:rsidRPr="00811892" w:rsidRDefault="00342C48">
            <w:pPr>
              <w:spacing w:line="276" w:lineRule="auto"/>
              <w:jc w:val="both"/>
              <w:rPr>
                <w:sz w:val="22"/>
                <w:szCs w:val="22"/>
                <w:rPrChange w:id="298" w:author="RSR" w:date="2025-08-13T10:30:00Z">
                  <w:rPr/>
                </w:rPrChange>
              </w:rPr>
              <w:pPrChange w:id="299" w:author="RSR" w:date="2025-08-13T10:31:00Z">
                <w:pPr>
                  <w:spacing w:before="40" w:after="40"/>
                  <w:jc w:val="both"/>
                </w:pPr>
              </w:pPrChange>
            </w:pPr>
            <w:r w:rsidRPr="00811892">
              <w:rPr>
                <w:noProof/>
                <w:sz w:val="22"/>
                <w:szCs w:val="22"/>
                <w:rPrChange w:id="300" w:author="RSR" w:date="2025-08-13T10:30:00Z">
                  <w:rPr>
                    <w:noProof/>
                  </w:rPr>
                </w:rPrChange>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14:paraId="57BDDDC4" w14:textId="77777777" w:rsidR="00342C48" w:rsidRPr="00811892" w:rsidRDefault="00342C48">
            <w:pPr>
              <w:spacing w:line="276" w:lineRule="auto"/>
              <w:jc w:val="both"/>
              <w:rPr>
                <w:sz w:val="22"/>
                <w:szCs w:val="22"/>
                <w:rPrChange w:id="301" w:author="RSR" w:date="2025-08-13T10:30:00Z">
                  <w:rPr/>
                </w:rPrChange>
              </w:rPr>
              <w:pPrChange w:id="302" w:author="RSR" w:date="2025-08-13T10:31:00Z">
                <w:pPr>
                  <w:spacing w:before="40" w:after="40"/>
                  <w:jc w:val="both"/>
                </w:pPr>
              </w:pPrChange>
            </w:pPr>
            <w:r w:rsidRPr="00811892">
              <w:rPr>
                <w:b/>
                <w:bCs/>
                <w:noProof/>
                <w:sz w:val="22"/>
                <w:szCs w:val="22"/>
                <w:u w:val="single"/>
                <w:rPrChange w:id="303" w:author="RSR" w:date="2025-08-13T10:30:00Z">
                  <w:rPr>
                    <w:b/>
                    <w:bCs/>
                    <w:noProof/>
                    <w:u w:val="single"/>
                  </w:rPr>
                </w:rPrChange>
              </w:rPr>
              <w:t>Допустими дейности:</w:t>
            </w:r>
          </w:p>
          <w:p w14:paraId="29F182DE" w14:textId="77777777" w:rsidR="00342C48" w:rsidRPr="00811892" w:rsidRDefault="00342C48">
            <w:pPr>
              <w:spacing w:line="276" w:lineRule="auto"/>
              <w:jc w:val="both"/>
              <w:rPr>
                <w:sz w:val="22"/>
                <w:szCs w:val="22"/>
                <w:rPrChange w:id="304" w:author="RSR" w:date="2025-08-13T10:30:00Z">
                  <w:rPr/>
                </w:rPrChange>
              </w:rPr>
              <w:pPrChange w:id="305" w:author="RSR" w:date="2025-08-13T10:31:00Z">
                <w:pPr>
                  <w:spacing w:before="40" w:after="40"/>
                  <w:jc w:val="both"/>
                </w:pPr>
              </w:pPrChange>
            </w:pPr>
            <w:r w:rsidRPr="00811892">
              <w:rPr>
                <w:noProof/>
                <w:sz w:val="22"/>
                <w:szCs w:val="22"/>
                <w:rPrChange w:id="306" w:author="RSR" w:date="2025-08-13T10:30:00Z">
                  <w:rPr>
                    <w:noProof/>
                  </w:rPr>
                </w:rPrChange>
              </w:rPr>
              <w:t>1. Биологично производство:</w:t>
            </w:r>
          </w:p>
          <w:p w14:paraId="3136503F" w14:textId="77777777" w:rsidR="00342C48" w:rsidRPr="00811892" w:rsidRDefault="00342C48">
            <w:pPr>
              <w:spacing w:line="276" w:lineRule="auto"/>
              <w:jc w:val="both"/>
              <w:rPr>
                <w:sz w:val="22"/>
                <w:szCs w:val="22"/>
                <w:rPrChange w:id="307" w:author="RSR" w:date="2025-08-13T10:30:00Z">
                  <w:rPr/>
                </w:rPrChange>
              </w:rPr>
              <w:pPrChange w:id="308" w:author="RSR" w:date="2025-08-13T10:31:00Z">
                <w:pPr>
                  <w:spacing w:before="40" w:after="40"/>
                  <w:jc w:val="both"/>
                </w:pPr>
              </w:pPrChange>
            </w:pPr>
            <w:r w:rsidRPr="00811892">
              <w:rPr>
                <w:noProof/>
                <w:sz w:val="22"/>
                <w:szCs w:val="22"/>
                <w:rPrChange w:id="309" w:author="RSR" w:date="2025-08-13T10:30:00Z">
                  <w:rPr>
                    <w:noProof/>
                  </w:rPr>
                </w:rPrChange>
              </w:rPr>
              <w:t>1.1. създаване на трайни насаждения, включително разсадници, по биологичен начин – закупуване на посадъчен материал и други материали, агротехнически мероприятия по подготовка на терена и засаждане и др.;</w:t>
            </w:r>
          </w:p>
          <w:p w14:paraId="0BB15350" w14:textId="77777777" w:rsidR="00342C48" w:rsidRPr="00811892" w:rsidRDefault="00342C48">
            <w:pPr>
              <w:spacing w:line="276" w:lineRule="auto"/>
              <w:jc w:val="both"/>
              <w:rPr>
                <w:sz w:val="22"/>
                <w:szCs w:val="22"/>
                <w:rPrChange w:id="310" w:author="RSR" w:date="2025-08-13T10:30:00Z">
                  <w:rPr/>
                </w:rPrChange>
              </w:rPr>
              <w:pPrChange w:id="311" w:author="RSR" w:date="2025-08-13T10:31:00Z">
                <w:pPr>
                  <w:spacing w:before="40" w:after="40"/>
                  <w:jc w:val="both"/>
                </w:pPr>
              </w:pPrChange>
            </w:pPr>
            <w:r w:rsidRPr="00811892">
              <w:rPr>
                <w:noProof/>
                <w:sz w:val="22"/>
                <w:szCs w:val="22"/>
                <w:rPrChange w:id="312" w:author="RSR" w:date="2025-08-13T10:30:00Z">
                  <w:rPr>
                    <w:noProof/>
                  </w:rPr>
                </w:rPrChange>
              </w:rPr>
              <w:t>1.2. изграждане/ремонт/реконструкция и оборудване на животновъдни обекти за отглеждане на животни по биологичен начин;</w:t>
            </w:r>
          </w:p>
          <w:p w14:paraId="2CD5D00C" w14:textId="77777777" w:rsidR="00342C48" w:rsidRPr="00811892" w:rsidRDefault="00342C48">
            <w:pPr>
              <w:spacing w:line="276" w:lineRule="auto"/>
              <w:jc w:val="both"/>
              <w:rPr>
                <w:sz w:val="22"/>
                <w:szCs w:val="22"/>
                <w:rPrChange w:id="313" w:author="RSR" w:date="2025-08-13T10:30:00Z">
                  <w:rPr/>
                </w:rPrChange>
              </w:rPr>
              <w:pPrChange w:id="314" w:author="RSR" w:date="2025-08-13T10:31:00Z">
                <w:pPr>
                  <w:spacing w:before="40" w:after="40"/>
                  <w:jc w:val="both"/>
                </w:pPr>
              </w:pPrChange>
            </w:pPr>
            <w:r w:rsidRPr="00811892">
              <w:rPr>
                <w:noProof/>
                <w:sz w:val="22"/>
                <w:szCs w:val="22"/>
                <w:rPrChange w:id="315" w:author="RSR" w:date="2025-08-13T10:30:00Z">
                  <w:rPr>
                    <w:noProof/>
                  </w:rPr>
                </w:rPrChange>
              </w:rPr>
              <w:t>2. Материални и нематериални инвестиции за прилагане на технологиите на прецизно/интелигентно/цифрово земеделие - оптимизиране на почвените обработки, употребата на торове и препарати за растителна защита, прецизно напояване (системи и оборудване, използвани за събиране, обработка и анализ, отдалечен контрол, управление и мониторинг на данни за поливни норми, с изключение на инвестиции в елементи от напоителната инфраструктура), превенция на болести по животните, регенеративно/консервационно земеделие, събиране и анализ на данни за отпадъците, генерирани от земеделското производство, проследяване на емисиите парникови газове в стопанството, като например (неизчерпателен списък): сензори, дронове, изкуствен интелект, сателитни изображения, автоматизация и роботика, вкл. земеделска техника с такива компоненти.</w:t>
            </w:r>
          </w:p>
          <w:p w14:paraId="219B27BD" w14:textId="77777777" w:rsidR="00342C48" w:rsidRPr="00811892" w:rsidRDefault="00342C48">
            <w:pPr>
              <w:spacing w:line="276" w:lineRule="auto"/>
              <w:jc w:val="both"/>
              <w:rPr>
                <w:sz w:val="22"/>
                <w:szCs w:val="22"/>
                <w:rPrChange w:id="316" w:author="RSR" w:date="2025-08-13T10:30:00Z">
                  <w:rPr/>
                </w:rPrChange>
              </w:rPr>
              <w:pPrChange w:id="317" w:author="RSR" w:date="2025-08-13T10:31:00Z">
                <w:pPr>
                  <w:spacing w:before="40" w:after="40"/>
                  <w:jc w:val="both"/>
                </w:pPr>
              </w:pPrChange>
            </w:pPr>
            <w:r w:rsidRPr="00811892">
              <w:rPr>
                <w:noProof/>
                <w:sz w:val="22"/>
                <w:szCs w:val="22"/>
                <w:rPrChange w:id="318" w:author="RSR" w:date="2025-08-13T10:30:00Z">
                  <w:rPr>
                    <w:noProof/>
                  </w:rPr>
                </w:rPrChange>
              </w:rPr>
              <w:t>3. Размножаване и поддържане на генофонда - изграждане/ремонт/реконструкция и оборудване на животновъдни обекти за отглеждане и развъждане на животни от местни (автохтонни) породи.</w:t>
            </w:r>
          </w:p>
          <w:p w14:paraId="58504D28" w14:textId="77777777" w:rsidR="00342C48" w:rsidRPr="00811892" w:rsidRDefault="00342C48">
            <w:pPr>
              <w:spacing w:line="276" w:lineRule="auto"/>
              <w:jc w:val="both"/>
              <w:rPr>
                <w:sz w:val="22"/>
                <w:szCs w:val="22"/>
                <w:rPrChange w:id="319" w:author="RSR" w:date="2025-08-13T10:30:00Z">
                  <w:rPr/>
                </w:rPrChange>
              </w:rPr>
              <w:pPrChange w:id="320" w:author="RSR" w:date="2025-08-13T10:31:00Z">
                <w:pPr>
                  <w:spacing w:before="40" w:after="40"/>
                  <w:jc w:val="both"/>
                </w:pPr>
              </w:pPrChange>
            </w:pPr>
            <w:r w:rsidRPr="00811892">
              <w:rPr>
                <w:noProof/>
                <w:sz w:val="22"/>
                <w:szCs w:val="22"/>
                <w:rPrChange w:id="321" w:author="RSR" w:date="2025-08-13T10:30:00Z">
                  <w:rPr>
                    <w:noProof/>
                    <w:u w:val="single"/>
                  </w:rPr>
                </w:rPrChange>
              </w:rPr>
              <w:t>4. 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 за нуждите на земеделските стопанства;</w:t>
            </w:r>
          </w:p>
          <w:p w14:paraId="4D81AA66" w14:textId="77777777" w:rsidR="00AA4A7A" w:rsidRDefault="00342C48" w:rsidP="00AA4A7A">
            <w:pPr>
              <w:spacing w:before="40" w:after="40"/>
              <w:jc w:val="both"/>
              <w:rPr>
                <w:ins w:id="322" w:author="RSR" w:date="2025-08-20T15:57:00Z"/>
                <w:noProof/>
                <w:u w:val="single"/>
              </w:rPr>
            </w:pPr>
            <w:r w:rsidRPr="00811892">
              <w:rPr>
                <w:noProof/>
                <w:sz w:val="22"/>
                <w:szCs w:val="22"/>
                <w:rPrChange w:id="323" w:author="RSR" w:date="2025-08-13T10:30:00Z">
                  <w:rPr>
                    <w:noProof/>
                    <w:u w:val="single"/>
                  </w:rPr>
                </w:rPrChange>
              </w:rPr>
              <w:t xml:space="preserve">5. Инвестиции, насочени към надвишаване на изискванията за хуманно отношение към </w:t>
            </w:r>
            <w:r w:rsidRPr="00AA4A7A">
              <w:rPr>
                <w:noProof/>
                <w:rPrChange w:id="324" w:author="RSR" w:date="2025-08-20T15:57:00Z">
                  <w:rPr>
                    <w:noProof/>
                    <w:u w:val="single"/>
                  </w:rPr>
                </w:rPrChange>
              </w:rPr>
              <w:t>животните и повишаване на биосигурността.</w:t>
            </w:r>
          </w:p>
          <w:p w14:paraId="540DAB76" w14:textId="575E08BA" w:rsidR="004D7E3A" w:rsidRPr="00811892" w:rsidRDefault="004D7E3A" w:rsidP="00AA4A7A">
            <w:pPr>
              <w:spacing w:before="40" w:after="40"/>
              <w:jc w:val="both"/>
              <w:rPr>
                <w:sz w:val="22"/>
                <w:szCs w:val="22"/>
                <w:lang w:val="bg-BG"/>
                <w:rPrChange w:id="325" w:author="RSR" w:date="2025-08-13T10:30:00Z">
                  <w:rPr/>
                </w:rPrChange>
              </w:rPr>
            </w:pPr>
            <w:ins w:id="326" w:author="RSR" w:date="2025-08-08T11:08:00Z">
              <w:r w:rsidRPr="00811892">
                <w:rPr>
                  <w:noProof/>
                  <w:sz w:val="22"/>
                  <w:szCs w:val="22"/>
                  <w:u w:val="single"/>
                  <w:lang w:val="bg-BG"/>
                  <w:rPrChange w:id="327" w:author="RSR" w:date="2025-08-13T10:30:00Z">
                    <w:rPr>
                      <w:noProof/>
                      <w:u w:val="single"/>
                      <w:lang w:val="bg-BG"/>
                    </w:rPr>
                  </w:rPrChange>
                </w:rPr>
                <w:t xml:space="preserve">6. </w:t>
              </w:r>
            </w:ins>
            <w:ins w:id="328" w:author="RSR" w:date="2025-08-12T17:23:00Z">
              <w:r w:rsidR="00A86584" w:rsidRPr="00811892">
                <w:rPr>
                  <w:noProof/>
                  <w:sz w:val="22"/>
                  <w:szCs w:val="22"/>
                  <w:u w:val="single"/>
                  <w:lang w:val="bg-BG"/>
                  <w:rPrChange w:id="329" w:author="RSR" w:date="2025-08-13T10:30:00Z">
                    <w:rPr>
                      <w:noProof/>
                      <w:u w:val="single"/>
                      <w:lang w:val="bg-BG"/>
                    </w:rPr>
                  </w:rPrChange>
                </w:rPr>
                <w:t>Доставка и монтаж на машини</w:t>
              </w:r>
            </w:ins>
            <w:ins w:id="330" w:author="RSR" w:date="2025-08-13T09:57:00Z">
              <w:r w:rsidR="000A38ED" w:rsidRPr="00811892">
                <w:rPr>
                  <w:noProof/>
                  <w:sz w:val="22"/>
                  <w:szCs w:val="22"/>
                  <w:u w:val="single"/>
                  <w:lang w:val="bg-BG"/>
                  <w:rPrChange w:id="331" w:author="RSR" w:date="2025-08-13T10:30:00Z">
                    <w:rPr>
                      <w:noProof/>
                      <w:u w:val="single"/>
                      <w:lang w:val="bg-BG"/>
                    </w:rPr>
                  </w:rPrChange>
                </w:rPr>
                <w:t>,</w:t>
              </w:r>
            </w:ins>
            <w:ins w:id="332" w:author="RSR" w:date="2025-08-12T17:23:00Z">
              <w:r w:rsidR="00A86584" w:rsidRPr="00811892">
                <w:rPr>
                  <w:noProof/>
                  <w:sz w:val="22"/>
                  <w:szCs w:val="22"/>
                  <w:u w:val="single"/>
                  <w:lang w:val="bg-BG"/>
                  <w:rPrChange w:id="333" w:author="RSR" w:date="2025-08-13T10:30:00Z">
                    <w:rPr>
                      <w:noProof/>
                      <w:u w:val="single"/>
                      <w:lang w:val="bg-BG"/>
                    </w:rPr>
                  </w:rPrChange>
                </w:rPr>
                <w:t xml:space="preserve"> оборудване и инсталации за компостиране</w:t>
              </w:r>
            </w:ins>
            <w:ins w:id="334" w:author="RSR" w:date="2025-08-20T15:56:00Z">
              <w:r w:rsidR="00AA4A7A">
                <w:rPr>
                  <w:noProof/>
                  <w:sz w:val="22"/>
                  <w:szCs w:val="22"/>
                  <w:u w:val="single"/>
                  <w:lang w:val="bg-BG"/>
                </w:rPr>
                <w:t xml:space="preserve"> за собствено потребление</w:t>
              </w:r>
            </w:ins>
            <w:ins w:id="335" w:author="RSR" w:date="2025-08-12T17:24:00Z">
              <w:r w:rsidR="00A86584" w:rsidRPr="00811892">
                <w:rPr>
                  <w:noProof/>
                  <w:sz w:val="22"/>
                  <w:szCs w:val="22"/>
                  <w:u w:val="single"/>
                  <w:lang w:val="bg-BG"/>
                  <w:rPrChange w:id="336" w:author="RSR" w:date="2025-08-13T10:30:00Z">
                    <w:rPr>
                      <w:noProof/>
                      <w:u w:val="single"/>
                      <w:lang w:val="bg-BG"/>
                    </w:rPr>
                  </w:rPrChange>
                </w:rPr>
                <w:t>.</w:t>
              </w:r>
            </w:ins>
          </w:p>
          <w:p w14:paraId="2B77B51F" w14:textId="77777777" w:rsidR="00342C48" w:rsidRPr="00811892" w:rsidRDefault="00342C48">
            <w:pPr>
              <w:spacing w:line="276" w:lineRule="auto"/>
              <w:jc w:val="both"/>
              <w:rPr>
                <w:sz w:val="22"/>
                <w:szCs w:val="22"/>
                <w:rPrChange w:id="337" w:author="RSR" w:date="2025-08-13T10:30:00Z">
                  <w:rPr/>
                </w:rPrChange>
              </w:rPr>
              <w:pPrChange w:id="338" w:author="RSR" w:date="2025-08-13T10:31:00Z">
                <w:pPr>
                  <w:spacing w:before="40" w:after="40"/>
                  <w:jc w:val="both"/>
                </w:pPr>
              </w:pPrChange>
            </w:pPr>
            <w:r w:rsidRPr="00811892">
              <w:rPr>
                <w:b/>
                <w:bCs/>
                <w:noProof/>
                <w:sz w:val="22"/>
                <w:szCs w:val="22"/>
                <w:u w:val="single"/>
                <w:rPrChange w:id="339" w:author="RSR" w:date="2025-08-13T10:30:00Z">
                  <w:rPr>
                    <w:b/>
                    <w:bCs/>
                    <w:noProof/>
                    <w:u w:val="single"/>
                  </w:rPr>
                </w:rPrChange>
              </w:rPr>
              <w:t>Условия за допустимост на дейностите:</w:t>
            </w:r>
          </w:p>
          <w:p w14:paraId="2A6C2547" w14:textId="77777777" w:rsidR="00342C48" w:rsidRPr="00811892" w:rsidRDefault="00342C48">
            <w:pPr>
              <w:spacing w:line="276" w:lineRule="auto"/>
              <w:jc w:val="both"/>
              <w:rPr>
                <w:sz w:val="22"/>
                <w:szCs w:val="22"/>
                <w:rPrChange w:id="340" w:author="RSR" w:date="2025-08-13T10:30:00Z">
                  <w:rPr/>
                </w:rPrChange>
              </w:rPr>
              <w:pPrChange w:id="341" w:author="RSR" w:date="2025-08-13T10:31:00Z">
                <w:pPr>
                  <w:spacing w:before="40" w:after="40"/>
                  <w:jc w:val="both"/>
                </w:pPr>
              </w:pPrChange>
            </w:pPr>
            <w:r w:rsidRPr="00811892">
              <w:rPr>
                <w:b/>
                <w:bCs/>
                <w:noProof/>
                <w:sz w:val="22"/>
                <w:szCs w:val="22"/>
                <w:rPrChange w:id="342" w:author="RSR" w:date="2025-08-13T10:30:00Z">
                  <w:rPr>
                    <w:b/>
                    <w:bCs/>
                    <w:noProof/>
                  </w:rPr>
                </w:rPrChange>
              </w:rPr>
              <w:t>Инвестициите, допустими за подпомагане в рамките на интервенцията, трябва:</w:t>
            </w:r>
          </w:p>
          <w:p w14:paraId="11DEE56B" w14:textId="77777777" w:rsidR="00342C48" w:rsidRPr="00811892" w:rsidRDefault="00342C48">
            <w:pPr>
              <w:spacing w:line="276" w:lineRule="auto"/>
              <w:jc w:val="both"/>
              <w:rPr>
                <w:sz w:val="22"/>
                <w:szCs w:val="22"/>
                <w:rPrChange w:id="343" w:author="RSR" w:date="2025-08-13T10:30:00Z">
                  <w:rPr/>
                </w:rPrChange>
              </w:rPr>
              <w:pPrChange w:id="344" w:author="RSR" w:date="2025-08-13T10:31:00Z">
                <w:pPr>
                  <w:spacing w:before="40" w:after="40"/>
                  <w:jc w:val="both"/>
                </w:pPr>
              </w:pPrChange>
            </w:pPr>
            <w:r w:rsidRPr="00811892">
              <w:rPr>
                <w:noProof/>
                <w:sz w:val="22"/>
                <w:szCs w:val="22"/>
                <w:rPrChange w:id="345" w:author="RSR" w:date="2025-08-13T10:30:00Z">
                  <w:rPr>
                    <w:noProof/>
                  </w:rPr>
                </w:rPrChange>
              </w:rPr>
              <w:t>·Да са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продукти.</w:t>
            </w:r>
          </w:p>
          <w:p w14:paraId="2F13FE6F" w14:textId="77777777" w:rsidR="00342C48" w:rsidRPr="00811892" w:rsidRDefault="00342C48">
            <w:pPr>
              <w:spacing w:line="276" w:lineRule="auto"/>
              <w:jc w:val="both"/>
              <w:rPr>
                <w:sz w:val="22"/>
                <w:szCs w:val="22"/>
                <w:rPrChange w:id="346" w:author="RSR" w:date="2025-08-13T10:30:00Z">
                  <w:rPr/>
                </w:rPrChange>
              </w:rPr>
              <w:pPrChange w:id="347" w:author="RSR" w:date="2025-08-13T10:31:00Z">
                <w:pPr>
                  <w:spacing w:before="40" w:after="40"/>
                  <w:jc w:val="both"/>
                </w:pPr>
              </w:pPrChange>
            </w:pPr>
            <w:r w:rsidRPr="00811892">
              <w:rPr>
                <w:noProof/>
                <w:sz w:val="22"/>
                <w:szCs w:val="22"/>
                <w:rPrChange w:id="348" w:author="RSR" w:date="2025-08-13T10:30:00Z">
                  <w:rPr>
                    <w:noProof/>
                  </w:rPr>
                </w:rPrChange>
              </w:rPr>
              <w:t>·В съответствие с чл. 93 от Регламент (ЕС) 2021/2115 в рамките на интервенцията се подпомагат дейности и инвестиции, които изцяло са насочени към специфичните цели, установени в член 6, параграф 1, буква „г“, буква „д“ и буква „е“.</w:t>
            </w:r>
          </w:p>
          <w:p w14:paraId="2D14A385" w14:textId="77777777" w:rsidR="00342C48" w:rsidRPr="00811892" w:rsidRDefault="00342C48">
            <w:pPr>
              <w:spacing w:line="276" w:lineRule="auto"/>
              <w:jc w:val="both"/>
              <w:rPr>
                <w:sz w:val="22"/>
                <w:szCs w:val="22"/>
                <w:rPrChange w:id="349" w:author="RSR" w:date="2025-08-13T10:30:00Z">
                  <w:rPr/>
                </w:rPrChange>
              </w:rPr>
              <w:pPrChange w:id="350" w:author="RSR" w:date="2025-08-13T10:31:00Z">
                <w:pPr>
                  <w:spacing w:before="40" w:after="40"/>
                  <w:jc w:val="both"/>
                </w:pPr>
              </w:pPrChange>
            </w:pPr>
            <w:r w:rsidRPr="00811892">
              <w:rPr>
                <w:noProof/>
                <w:sz w:val="22"/>
                <w:szCs w:val="22"/>
                <w:rPrChange w:id="351" w:author="RSR" w:date="2025-08-13T10:30:00Z">
                  <w:rPr>
                    <w:noProof/>
                  </w:rPr>
                </w:rPrChange>
              </w:rPr>
              <w:t>Не се предоставя подпомагане за дейности и инвестиции, които биха навредили на околната среда.· Инвестициите, включени в проектното предложение, трябва да са придружени от документ от компетентния орган по околна среда (РИОСВ/МОСВ/БД), издадени по реда на ЗООС и/или ЗБР и ЗВ.</w:t>
            </w:r>
          </w:p>
          <w:p w14:paraId="0BD1EBD4" w14:textId="77777777" w:rsidR="00342C48" w:rsidRPr="00811892" w:rsidRDefault="00342C48">
            <w:pPr>
              <w:spacing w:line="276" w:lineRule="auto"/>
              <w:jc w:val="both"/>
              <w:rPr>
                <w:sz w:val="22"/>
                <w:szCs w:val="22"/>
                <w:rPrChange w:id="352" w:author="RSR" w:date="2025-08-13T10:30:00Z">
                  <w:rPr/>
                </w:rPrChange>
              </w:rPr>
              <w:pPrChange w:id="353" w:author="RSR" w:date="2025-08-13T10:31:00Z">
                <w:pPr>
                  <w:spacing w:before="40" w:after="40"/>
                  <w:jc w:val="both"/>
                </w:pPr>
              </w:pPrChange>
            </w:pPr>
            <w:r w:rsidRPr="00811892">
              <w:rPr>
                <w:noProof/>
                <w:sz w:val="22"/>
                <w:szCs w:val="22"/>
                <w:rPrChange w:id="354" w:author="RSR" w:date="2025-08-13T10:30:00Z">
                  <w:rPr>
                    <w:noProof/>
                  </w:rPr>
                </w:rPrChange>
              </w:rPr>
              <w:t>По интервенцията се подпомагат дейности и разходи в биологично производство, които не се подпомагат по интервенциите по чл. 70 и чл. 31 от Регламент (ЕС) 2021/2115 от 02 декември 2021 година.</w:t>
            </w:r>
          </w:p>
          <w:p w14:paraId="0F50D493" w14:textId="77777777" w:rsidR="00342C48" w:rsidRPr="00811892" w:rsidRDefault="00342C48">
            <w:pPr>
              <w:spacing w:line="276" w:lineRule="auto"/>
              <w:jc w:val="both"/>
              <w:rPr>
                <w:sz w:val="22"/>
                <w:szCs w:val="22"/>
                <w:rPrChange w:id="355" w:author="RSR" w:date="2025-08-13T10:30:00Z">
                  <w:rPr/>
                </w:rPrChange>
              </w:rPr>
              <w:pPrChange w:id="356" w:author="RSR" w:date="2025-08-13T10:31:00Z">
                <w:pPr>
                  <w:spacing w:before="40" w:after="40"/>
                  <w:jc w:val="both"/>
                </w:pPr>
              </w:pPrChange>
            </w:pPr>
            <w:r w:rsidRPr="00811892">
              <w:rPr>
                <w:noProof/>
                <w:sz w:val="22"/>
                <w:szCs w:val="22"/>
                <w:rPrChange w:id="357" w:author="RSR" w:date="2025-08-13T10:30:00Z">
                  <w:rPr>
                    <w:noProof/>
                  </w:rPr>
                </w:rPrChange>
              </w:rPr>
              <w:t>·Материалните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 и включени в разработения бизнес план.</w:t>
            </w:r>
          </w:p>
          <w:p w14:paraId="2AF7B37E" w14:textId="77777777" w:rsidR="00342C48" w:rsidRPr="00811892" w:rsidRDefault="00342C48">
            <w:pPr>
              <w:spacing w:line="276" w:lineRule="auto"/>
              <w:jc w:val="both"/>
              <w:rPr>
                <w:sz w:val="22"/>
                <w:szCs w:val="22"/>
                <w:rPrChange w:id="358" w:author="RSR" w:date="2025-08-13T10:30:00Z">
                  <w:rPr/>
                </w:rPrChange>
              </w:rPr>
              <w:pPrChange w:id="359" w:author="RSR" w:date="2025-08-13T10:31:00Z">
                <w:pPr>
                  <w:spacing w:before="40" w:after="40"/>
                  <w:jc w:val="both"/>
                </w:pPr>
              </w:pPrChange>
            </w:pPr>
            <w:r w:rsidRPr="00811892">
              <w:rPr>
                <w:noProof/>
                <w:sz w:val="22"/>
                <w:szCs w:val="22"/>
                <w:rPrChange w:id="360" w:author="RSR" w:date="2025-08-13T10:30:00Z">
                  <w:rPr>
                    <w:noProof/>
                  </w:rPr>
                </w:rPrChange>
              </w:rPr>
              <w:t>·За колективни инвестиции - да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14:paraId="7BADA310" w14:textId="77777777" w:rsidR="00342C48" w:rsidRPr="00811892" w:rsidRDefault="00342C48">
            <w:pPr>
              <w:spacing w:line="276" w:lineRule="auto"/>
              <w:jc w:val="both"/>
              <w:rPr>
                <w:sz w:val="22"/>
                <w:szCs w:val="22"/>
                <w:rPrChange w:id="361" w:author="RSR" w:date="2025-08-13T10:30:00Z">
                  <w:rPr/>
                </w:rPrChange>
              </w:rPr>
              <w:pPrChange w:id="362" w:author="RSR" w:date="2025-08-13T10:31:00Z">
                <w:pPr>
                  <w:spacing w:before="40" w:after="40"/>
                  <w:jc w:val="both"/>
                </w:pPr>
              </w:pPrChange>
            </w:pPr>
            <w:r w:rsidRPr="00811892">
              <w:rPr>
                <w:noProof/>
                <w:sz w:val="22"/>
                <w:szCs w:val="22"/>
                <w:rPrChange w:id="363" w:author="RSR" w:date="2025-08-13T10:30:00Z">
                  <w:rPr>
                    <w:noProof/>
                  </w:rPr>
                </w:rPrChange>
              </w:rPr>
              <w:t>Кандидатите с инвестиции в биологично производство:</w:t>
            </w:r>
          </w:p>
          <w:p w14:paraId="4F55A927" w14:textId="77777777" w:rsidR="00342C48" w:rsidRPr="00811892" w:rsidRDefault="00342C48">
            <w:pPr>
              <w:spacing w:line="276" w:lineRule="auto"/>
              <w:jc w:val="both"/>
              <w:rPr>
                <w:sz w:val="22"/>
                <w:szCs w:val="22"/>
                <w:rPrChange w:id="364" w:author="RSR" w:date="2025-08-13T10:30:00Z">
                  <w:rPr/>
                </w:rPrChange>
              </w:rPr>
              <w:pPrChange w:id="365" w:author="RSR" w:date="2025-08-13T10:31:00Z">
                <w:pPr>
                  <w:spacing w:before="40" w:after="40"/>
                  <w:jc w:val="both"/>
                </w:pPr>
              </w:pPrChange>
            </w:pPr>
            <w:r w:rsidRPr="00811892">
              <w:rPr>
                <w:noProof/>
                <w:sz w:val="22"/>
                <w:szCs w:val="22"/>
                <w:rPrChange w:id="366" w:author="RSR" w:date="2025-08-13T10:30:00Z">
                  <w:rPr>
                    <w:noProof/>
                  </w:rPr>
                </w:rPrChange>
              </w:rPr>
              <w:t>-Към датата на подаване на проектното предложение следва да имат сключен договор с контролиращо лице, получило разрешение от министъра на земеделието да осъществява контрол за съответствие на биологичното производство, отнасящ се за площите за трайни насаждения/съществуващите животновъдни обекти, обект на инвестицията. В случай на изграждане на нов животновъден обект, договорът с контролиращо лице следва да се представи към датата на подаване на заявка за окончателно плащане;</w:t>
            </w:r>
          </w:p>
          <w:p w14:paraId="24471F40" w14:textId="77777777" w:rsidR="00342C48" w:rsidRPr="00811892" w:rsidRDefault="00342C48">
            <w:pPr>
              <w:spacing w:line="276" w:lineRule="auto"/>
              <w:jc w:val="both"/>
              <w:rPr>
                <w:sz w:val="22"/>
                <w:szCs w:val="22"/>
                <w:rPrChange w:id="367" w:author="RSR" w:date="2025-08-13T10:30:00Z">
                  <w:rPr/>
                </w:rPrChange>
              </w:rPr>
              <w:pPrChange w:id="368" w:author="RSR" w:date="2025-08-13T10:31:00Z">
                <w:pPr>
                  <w:spacing w:before="40" w:after="40"/>
                  <w:jc w:val="both"/>
                </w:pPr>
              </w:pPrChange>
            </w:pPr>
            <w:r w:rsidRPr="00811892">
              <w:rPr>
                <w:noProof/>
                <w:sz w:val="22"/>
                <w:szCs w:val="22"/>
                <w:rPrChange w:id="369" w:author="RSR" w:date="2025-08-13T10:30:00Z">
                  <w:rPr>
                    <w:noProof/>
                  </w:rPr>
                </w:rPrChange>
              </w:rPr>
              <w:t>-До края на мониторинговия период от 5 години следва да са сертифицирани като производители на биологична продукция от насажденията/животновъдните обекти, обект на подпомагане.</w:t>
            </w:r>
          </w:p>
          <w:p w14:paraId="5786AB2C" w14:textId="77777777" w:rsidR="00342C48" w:rsidRPr="00811892" w:rsidRDefault="00342C48">
            <w:pPr>
              <w:spacing w:line="276" w:lineRule="auto"/>
              <w:jc w:val="both"/>
              <w:rPr>
                <w:sz w:val="22"/>
                <w:szCs w:val="22"/>
                <w:rPrChange w:id="370" w:author="RSR" w:date="2025-08-13T10:30:00Z">
                  <w:rPr/>
                </w:rPrChange>
              </w:rPr>
              <w:pPrChange w:id="371" w:author="RSR" w:date="2025-08-13T10:31:00Z">
                <w:pPr>
                  <w:spacing w:before="40" w:after="40"/>
                  <w:jc w:val="both"/>
                </w:pPr>
              </w:pPrChange>
            </w:pPr>
            <w:r w:rsidRPr="00811892">
              <w:rPr>
                <w:noProof/>
                <w:sz w:val="22"/>
                <w:szCs w:val="22"/>
                <w:rPrChange w:id="372" w:author="RSR" w:date="2025-08-13T10:30:00Z">
                  <w:rPr>
                    <w:noProof/>
                  </w:rPr>
                </w:rPrChange>
              </w:rPr>
              <w:t>·Допустими за подпомагане са инвестиции в земеделска техника, само в случай, че същите включват комплекс от дейности, които допринасят за опазване на околната среда и климата и съответстват на целите, установени в член 6, параграф 1, буква „г“, буква „д“ и буква „е“ от Регламент (ЕС) 2021/2015;</w:t>
            </w:r>
          </w:p>
          <w:p w14:paraId="6461976A" w14:textId="52DAF9FA" w:rsidR="00342C48" w:rsidRPr="00811892" w:rsidRDefault="00342C48">
            <w:pPr>
              <w:spacing w:line="276" w:lineRule="auto"/>
              <w:jc w:val="both"/>
              <w:rPr>
                <w:ins w:id="373" w:author="RSR" w:date="2025-08-13T10:07:00Z"/>
                <w:noProof/>
                <w:sz w:val="22"/>
                <w:szCs w:val="22"/>
                <w:rPrChange w:id="374" w:author="RSR" w:date="2025-08-13T10:30:00Z">
                  <w:rPr>
                    <w:ins w:id="375" w:author="RSR" w:date="2025-08-13T10:07:00Z"/>
                    <w:noProof/>
                  </w:rPr>
                </w:rPrChange>
              </w:rPr>
              <w:pPrChange w:id="376" w:author="RSR" w:date="2025-08-13T10:31:00Z">
                <w:pPr>
                  <w:spacing w:before="40" w:after="40"/>
                  <w:jc w:val="both"/>
                </w:pPr>
              </w:pPrChange>
            </w:pPr>
            <w:r w:rsidRPr="00811892">
              <w:rPr>
                <w:noProof/>
                <w:sz w:val="22"/>
                <w:szCs w:val="22"/>
                <w:rPrChange w:id="377" w:author="RSR" w:date="2025-08-13T10:30:00Z">
                  <w:rPr>
                    <w:noProof/>
                  </w:rPr>
                </w:rPrChange>
              </w:rPr>
              <w:t>·Финансова помощ за инвестиции за постигане на съответствие с нововъведени стандарти на Съюза и национални стандарти ще се предоставя, като с цел съобразяване с тези изисквания подпомагането може да бъде предоставено в рамките на 24 месеца от датата, на която изискванията стават задължителни за земеделските стопанства. За съществуващи стандарти на Съюза е допустимо подпомагане за инвестиции, с които се надхвърлят задължителните изисквания.</w:t>
            </w:r>
            <w:bookmarkStart w:id="378" w:name="_GoBack"/>
            <w:bookmarkEnd w:id="378"/>
          </w:p>
          <w:p w14:paraId="254A4810" w14:textId="77777777" w:rsidR="000A38ED" w:rsidRPr="00F30D47" w:rsidRDefault="000A38ED">
            <w:pPr>
              <w:spacing w:line="276" w:lineRule="auto"/>
              <w:jc w:val="both"/>
              <w:rPr>
                <w:ins w:id="379" w:author="RSR" w:date="2025-08-13T10:07:00Z"/>
                <w:sz w:val="22"/>
                <w:szCs w:val="22"/>
                <w:lang w:val="bg-BG"/>
                <w:rPrChange w:id="380" w:author="Elena A. Ivanova" w:date="2025-08-20T17:01:00Z">
                  <w:rPr>
                    <w:ins w:id="381" w:author="RSR" w:date="2025-08-13T10:07:00Z"/>
                  </w:rPr>
                </w:rPrChange>
              </w:rPr>
            </w:pPr>
            <w:ins w:id="382" w:author="RSR" w:date="2025-08-13T10:07:00Z">
              <w:r w:rsidRPr="00F30D47">
                <w:rPr>
                  <w:sz w:val="22"/>
                  <w:szCs w:val="22"/>
                  <w:lang w:val="bg-BG"/>
                  <w:rPrChange w:id="383" w:author="Elena A. Ivanova" w:date="2025-08-20T17:01:00Z">
                    <w:rPr/>
                  </w:rPrChange>
                </w:rPr>
                <w:t>С цел избягване на двойно финансиране за едни и същи дейности и/или активи, ще се извършва проверка на ниво проект/бенефициер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 При прилагането на интервенцията ще бъдат осигурени необходимите проверки за гарантиране избягването на двойно финансиране. Ще се извършва кръстосана проверка, целяща избягване на двойното финансиране по интервенциите за развитие на селските райони и секторните интервенции. Инвестиционните проекти, които има възможност да попаднат в обсега на секторните интервенции ще бъдат проверявани индивидуално за възможно двойно финансиране.</w:t>
              </w:r>
            </w:ins>
          </w:p>
          <w:p w14:paraId="2DBB4FAD" w14:textId="77777777" w:rsidR="000A38ED" w:rsidRPr="00F30D47" w:rsidRDefault="000A38ED">
            <w:pPr>
              <w:spacing w:line="276" w:lineRule="auto"/>
              <w:jc w:val="both"/>
              <w:rPr>
                <w:ins w:id="384" w:author="RSR" w:date="2025-08-13T10:07:00Z"/>
                <w:sz w:val="22"/>
                <w:szCs w:val="22"/>
                <w:lang w:val="bg-BG"/>
                <w:rPrChange w:id="385" w:author="Elena A. Ivanova" w:date="2025-08-20T17:01:00Z">
                  <w:rPr>
                    <w:ins w:id="386" w:author="RSR" w:date="2025-08-13T10:07:00Z"/>
                  </w:rPr>
                </w:rPrChange>
              </w:rPr>
            </w:pPr>
            <w:ins w:id="387" w:author="RSR" w:date="2025-08-13T10:07:00Z">
              <w:r w:rsidRPr="00F30D47">
                <w:rPr>
                  <w:sz w:val="22"/>
                  <w:szCs w:val="22"/>
                  <w:lang w:val="bg-BG"/>
                  <w:rPrChange w:id="388" w:author="Elena A. Ivanova" w:date="2025-08-20T17:01:00Z">
                    <w:rPr/>
                  </w:rPrChange>
                </w:rPr>
                <w:t>„Плодове и зеленчуци”</w:t>
              </w:r>
            </w:ins>
          </w:p>
          <w:p w14:paraId="05EC6CBA" w14:textId="77777777" w:rsidR="000A38ED" w:rsidRPr="00F30D47" w:rsidRDefault="000A38ED">
            <w:pPr>
              <w:spacing w:line="276" w:lineRule="auto"/>
              <w:jc w:val="both"/>
              <w:rPr>
                <w:ins w:id="389" w:author="RSR" w:date="2025-08-13T10:07:00Z"/>
                <w:sz w:val="22"/>
                <w:szCs w:val="22"/>
                <w:lang w:val="bg-BG"/>
                <w:rPrChange w:id="390" w:author="Elena A. Ivanova" w:date="2025-08-20T17:01:00Z">
                  <w:rPr>
                    <w:ins w:id="391" w:author="RSR" w:date="2025-08-13T10:07:00Z"/>
                  </w:rPr>
                </w:rPrChange>
              </w:rPr>
            </w:pPr>
            <w:ins w:id="392" w:author="RSR" w:date="2025-08-13T10:07:00Z">
              <w:r w:rsidRPr="00F30D47">
                <w:rPr>
                  <w:sz w:val="22"/>
                  <w:szCs w:val="22"/>
                  <w:lang w:val="bg-BG"/>
                  <w:rPrChange w:id="393" w:author="Elena A. Ivanova" w:date="2025-08-20T17:01:00Z">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ins>
          </w:p>
          <w:p w14:paraId="5A13DCFB" w14:textId="77777777" w:rsidR="000A38ED" w:rsidRPr="00F30D47" w:rsidRDefault="000A38ED">
            <w:pPr>
              <w:spacing w:line="276" w:lineRule="auto"/>
              <w:jc w:val="both"/>
              <w:rPr>
                <w:ins w:id="394" w:author="RSR" w:date="2025-08-13T10:07:00Z"/>
                <w:sz w:val="22"/>
                <w:szCs w:val="22"/>
                <w:lang w:val="bg-BG"/>
                <w:rPrChange w:id="395" w:author="Elena A. Ivanova" w:date="2025-08-20T17:01:00Z">
                  <w:rPr>
                    <w:ins w:id="396" w:author="RSR" w:date="2025-08-13T10:07:00Z"/>
                  </w:rPr>
                </w:rPrChange>
              </w:rPr>
            </w:pPr>
            <w:ins w:id="397" w:author="RSR" w:date="2025-08-13T10:07:00Z">
              <w:r w:rsidRPr="00F30D47">
                <w:rPr>
                  <w:sz w:val="22"/>
                  <w:szCs w:val="22"/>
                  <w:lang w:val="bg-BG"/>
                  <w:rPrChange w:id="398" w:author="Elena A. Ivanova" w:date="2025-08-20T17:01:00Z">
                    <w:rPr/>
                  </w:rPrChange>
                </w:rPr>
                <w:t>„Вино”</w:t>
              </w:r>
            </w:ins>
          </w:p>
          <w:p w14:paraId="471178FA" w14:textId="77777777" w:rsidR="000A38ED" w:rsidRPr="00F30D47" w:rsidRDefault="000A38ED">
            <w:pPr>
              <w:spacing w:line="276" w:lineRule="auto"/>
              <w:jc w:val="both"/>
              <w:rPr>
                <w:ins w:id="399" w:author="RSR" w:date="2025-08-13T10:07:00Z"/>
                <w:sz w:val="22"/>
                <w:szCs w:val="22"/>
                <w:lang w:val="bg-BG"/>
                <w:rPrChange w:id="400" w:author="Elena A. Ivanova" w:date="2025-08-20T17:01:00Z">
                  <w:rPr>
                    <w:ins w:id="401" w:author="RSR" w:date="2025-08-13T10:07:00Z"/>
                  </w:rPr>
                </w:rPrChange>
              </w:rPr>
            </w:pPr>
            <w:ins w:id="402" w:author="RSR" w:date="2025-08-13T10:07:00Z">
              <w:r w:rsidRPr="00F30D47">
                <w:rPr>
                  <w:sz w:val="22"/>
                  <w:szCs w:val="22"/>
                  <w:lang w:val="bg-BG"/>
                  <w:rPrChange w:id="403" w:author="Elena A. Ivanova" w:date="2025-08-20T17:01:00Z">
                    <w:rPr/>
                  </w:rPrChange>
                </w:rPr>
                <w:t>Финансовата помощ по интервенцията няма да бъде предоставяна за инвестиции, допустими за подпомагане по секторните интервенции в сектор „Вино“. Ще бъдат осигурени контролни проверки с цел избягване на двойно финансиране, които ще се прилагат за ниво инвестиционен проект. По интервенцията няма да се подпомагат 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w:t>
              </w:r>
            </w:ins>
          </w:p>
          <w:p w14:paraId="045AE8F7" w14:textId="77777777" w:rsidR="000A38ED" w:rsidRPr="00F30D47" w:rsidRDefault="000A38ED">
            <w:pPr>
              <w:spacing w:line="276" w:lineRule="auto"/>
              <w:jc w:val="both"/>
              <w:rPr>
                <w:ins w:id="404" w:author="RSR" w:date="2025-08-13T10:07:00Z"/>
                <w:sz w:val="22"/>
                <w:szCs w:val="22"/>
                <w:lang w:val="bg-BG"/>
                <w:rPrChange w:id="405" w:author="Elena A. Ivanova" w:date="2025-08-20T17:01:00Z">
                  <w:rPr>
                    <w:ins w:id="406" w:author="RSR" w:date="2025-08-13T10:07:00Z"/>
                  </w:rPr>
                </w:rPrChange>
              </w:rPr>
            </w:pPr>
            <w:ins w:id="407" w:author="RSR" w:date="2025-08-13T10:07:00Z">
              <w:r w:rsidRPr="00F30D47">
                <w:rPr>
                  <w:sz w:val="22"/>
                  <w:szCs w:val="22"/>
                  <w:lang w:val="bg-BG"/>
                  <w:rPrChange w:id="408" w:author="Elena A. Ivanova" w:date="2025-08-20T17:01:00Z">
                    <w:rPr/>
                  </w:rPrChange>
                </w:rPr>
                <w:t>„Пчеларство”</w:t>
              </w:r>
            </w:ins>
          </w:p>
          <w:p w14:paraId="2EA7EC8D" w14:textId="77777777" w:rsidR="000A38ED" w:rsidRPr="00F30D47" w:rsidRDefault="000A38ED">
            <w:pPr>
              <w:spacing w:line="276" w:lineRule="auto"/>
              <w:jc w:val="both"/>
              <w:rPr>
                <w:ins w:id="409" w:author="RSR" w:date="2025-08-13T10:07:00Z"/>
                <w:sz w:val="22"/>
                <w:szCs w:val="22"/>
                <w:lang w:val="bg-BG"/>
                <w:rPrChange w:id="410" w:author="Elena A. Ivanova" w:date="2025-08-20T17:01:00Z">
                  <w:rPr>
                    <w:ins w:id="411" w:author="RSR" w:date="2025-08-13T10:07:00Z"/>
                  </w:rPr>
                </w:rPrChange>
              </w:rPr>
            </w:pPr>
            <w:ins w:id="412" w:author="RSR" w:date="2025-08-13T10:07:00Z">
              <w:r w:rsidRPr="00F30D47">
                <w:rPr>
                  <w:sz w:val="22"/>
                  <w:szCs w:val="22"/>
                  <w:lang w:val="bg-BG"/>
                  <w:rPrChange w:id="413" w:author="Elena A. Ivanova" w:date="2025-08-20T17:01:00Z">
                    <w:rPr/>
                  </w:rPrChange>
                </w:rPr>
                <w:t>За 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 подпомагане ще се предоставя за видове активи, които не са одобрени за подпомагане по секторните интервенции в сектор „Пчеларство“ (I.Е.3 - Подновяване на пчелните кошери в Съюза, включително развъждане на пчели, I.Е.5 - Инвестиции в материални и нематериални активи и І.Е.4 - Рационализиране на подвижното пчеларство).</w:t>
              </w:r>
            </w:ins>
          </w:p>
          <w:p w14:paraId="7B2AA620" w14:textId="77777777" w:rsidR="000A38ED" w:rsidRPr="00F30D47" w:rsidRDefault="000A38ED">
            <w:pPr>
              <w:spacing w:line="276" w:lineRule="auto"/>
              <w:jc w:val="both"/>
              <w:rPr>
                <w:ins w:id="414" w:author="RSR" w:date="2025-08-13T10:07:00Z"/>
                <w:sz w:val="22"/>
                <w:szCs w:val="22"/>
                <w:lang w:val="bg-BG"/>
                <w:rPrChange w:id="415" w:author="Elena A. Ivanova" w:date="2025-08-20T17:01:00Z">
                  <w:rPr>
                    <w:ins w:id="416" w:author="RSR" w:date="2025-08-13T10:07:00Z"/>
                  </w:rPr>
                </w:rPrChange>
              </w:rPr>
            </w:pPr>
            <w:ins w:id="417" w:author="RSR" w:date="2025-08-13T10:07:00Z">
              <w:r w:rsidRPr="00F30D47">
                <w:rPr>
                  <w:sz w:val="22"/>
                  <w:szCs w:val="22"/>
                  <w:lang w:val="bg-BG"/>
                  <w:rPrChange w:id="418" w:author="Elena A. Ivanova" w:date="2025-08-20T17:01:00Z">
                    <w:rPr/>
                  </w:rPrChange>
                </w:rPr>
                <w:t>„Мляко и млечни продукти“</w:t>
              </w:r>
            </w:ins>
          </w:p>
          <w:p w14:paraId="2E340FB7" w14:textId="77777777" w:rsidR="000A38ED" w:rsidRPr="00F30D47" w:rsidRDefault="000A38ED">
            <w:pPr>
              <w:spacing w:line="276" w:lineRule="auto"/>
              <w:jc w:val="both"/>
              <w:rPr>
                <w:ins w:id="419" w:author="RSR" w:date="2025-08-13T10:07:00Z"/>
                <w:sz w:val="22"/>
                <w:szCs w:val="22"/>
                <w:lang w:val="bg-BG"/>
                <w:rPrChange w:id="420" w:author="Elena A. Ivanova" w:date="2025-08-20T17:01:00Z">
                  <w:rPr>
                    <w:ins w:id="421" w:author="RSR" w:date="2025-08-13T10:07:00Z"/>
                  </w:rPr>
                </w:rPrChange>
              </w:rPr>
            </w:pPr>
            <w:ins w:id="422" w:author="RSR" w:date="2025-08-13T10:07:00Z">
              <w:r w:rsidRPr="00F30D47">
                <w:rPr>
                  <w:sz w:val="22"/>
                  <w:szCs w:val="22"/>
                  <w:lang w:val="bg-BG"/>
                  <w:rPrChange w:id="423" w:author="Elena A. Ivanova" w:date="2025-08-20T17:01:00Z">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ins>
          </w:p>
          <w:p w14:paraId="1E4B9D26" w14:textId="77777777" w:rsidR="000A38ED" w:rsidRPr="00F30D47" w:rsidRDefault="000A38ED">
            <w:pPr>
              <w:spacing w:line="276" w:lineRule="auto"/>
              <w:jc w:val="both"/>
              <w:rPr>
                <w:ins w:id="424" w:author="RSR" w:date="2025-08-13T10:07:00Z"/>
                <w:sz w:val="22"/>
                <w:szCs w:val="22"/>
                <w:lang w:val="bg-BG"/>
                <w:rPrChange w:id="425" w:author="Elena A. Ivanova" w:date="2025-08-20T17:01:00Z">
                  <w:rPr>
                    <w:ins w:id="426" w:author="RSR" w:date="2025-08-13T10:07:00Z"/>
                  </w:rPr>
                </w:rPrChange>
              </w:rPr>
            </w:pPr>
            <w:ins w:id="427" w:author="RSR" w:date="2025-08-13T10:07:00Z">
              <w:r w:rsidRPr="00F30D47">
                <w:rPr>
                  <w:sz w:val="22"/>
                  <w:szCs w:val="22"/>
                  <w:lang w:val="bg-BG"/>
                  <w:rPrChange w:id="428" w:author="Elena A. Ivanova" w:date="2025-08-20T17:01:00Z">
                    <w:rPr/>
                  </w:rPrChange>
                </w:rPr>
                <w:t>„Тютюн”</w:t>
              </w:r>
            </w:ins>
          </w:p>
          <w:p w14:paraId="55D88116" w14:textId="77777777" w:rsidR="000A38ED" w:rsidRPr="00F30D47" w:rsidRDefault="000A38ED">
            <w:pPr>
              <w:spacing w:line="276" w:lineRule="auto"/>
              <w:jc w:val="both"/>
              <w:rPr>
                <w:ins w:id="429" w:author="RSR" w:date="2025-08-13T10:07:00Z"/>
                <w:sz w:val="22"/>
                <w:szCs w:val="22"/>
                <w:lang w:val="bg-BG"/>
                <w:rPrChange w:id="430" w:author="Elena A. Ivanova" w:date="2025-08-20T17:01:00Z">
                  <w:rPr>
                    <w:ins w:id="431" w:author="RSR" w:date="2025-08-13T10:07:00Z"/>
                  </w:rPr>
                </w:rPrChange>
              </w:rPr>
            </w:pPr>
            <w:ins w:id="432" w:author="RSR" w:date="2025-08-13T10:07:00Z">
              <w:r w:rsidRPr="00F30D47">
                <w:rPr>
                  <w:sz w:val="22"/>
                  <w:szCs w:val="22"/>
                  <w:lang w:val="bg-BG"/>
                  <w:rPrChange w:id="433" w:author="Elena A. Ivanova" w:date="2025-08-20T17:01:00Z">
                    <w:rPr/>
                  </w:rPrChange>
                </w:rPr>
                <w:t>Инвестиционни дейности няма да бъдат подпомагани в сектор „Тютюн“. Производители на тютюн ще се подпомагат за дейности извън /диверсификация/ производството на тютюн.</w:t>
              </w:r>
            </w:ins>
          </w:p>
          <w:p w14:paraId="6DDD115D" w14:textId="77777777" w:rsidR="000A38ED" w:rsidRPr="00F30D47" w:rsidRDefault="000A38ED">
            <w:pPr>
              <w:spacing w:line="276" w:lineRule="auto"/>
              <w:jc w:val="both"/>
              <w:rPr>
                <w:ins w:id="434" w:author="RSR" w:date="2025-08-13T10:07:00Z"/>
                <w:sz w:val="22"/>
                <w:szCs w:val="22"/>
                <w:lang w:val="bg-BG"/>
                <w:rPrChange w:id="435" w:author="Elena A. Ivanova" w:date="2025-08-20T17:01:00Z">
                  <w:rPr>
                    <w:ins w:id="436" w:author="RSR" w:date="2025-08-13T10:07:00Z"/>
                  </w:rPr>
                </w:rPrChange>
              </w:rPr>
            </w:pPr>
            <w:ins w:id="437" w:author="RSR" w:date="2025-08-13T10:07:00Z">
              <w:r w:rsidRPr="00F30D47">
                <w:rPr>
                  <w:sz w:val="22"/>
                  <w:szCs w:val="22"/>
                  <w:lang w:val="bg-BG"/>
                  <w:rPrChange w:id="438" w:author="Elena A. Ivanova" w:date="2025-08-20T17:01:00Z">
                    <w:rPr/>
                  </w:rPrChange>
                </w:rPr>
                <w:t>„Зехтин”</w:t>
              </w:r>
            </w:ins>
          </w:p>
          <w:p w14:paraId="54F01DF6" w14:textId="77777777" w:rsidR="000A38ED" w:rsidRPr="00F30D47" w:rsidRDefault="000A38ED">
            <w:pPr>
              <w:spacing w:line="276" w:lineRule="auto"/>
              <w:jc w:val="both"/>
              <w:rPr>
                <w:ins w:id="439" w:author="RSR" w:date="2025-08-13T10:07:00Z"/>
                <w:sz w:val="22"/>
                <w:szCs w:val="22"/>
                <w:lang w:val="bg-BG"/>
                <w:rPrChange w:id="440" w:author="Elena A. Ivanova" w:date="2025-08-20T17:01:00Z">
                  <w:rPr>
                    <w:ins w:id="441" w:author="RSR" w:date="2025-08-13T10:07:00Z"/>
                  </w:rPr>
                </w:rPrChange>
              </w:rPr>
            </w:pPr>
            <w:ins w:id="442" w:author="RSR" w:date="2025-08-13T10:07:00Z">
              <w:r w:rsidRPr="00F30D47">
                <w:rPr>
                  <w:sz w:val="22"/>
                  <w:szCs w:val="22"/>
                  <w:lang w:val="bg-BG"/>
                  <w:rPrChange w:id="443" w:author="Elena A. Ivanova" w:date="2025-08-20T17:01:00Z">
                    <w:rPr/>
                  </w:rPrChange>
                </w:rPr>
                <w:t>Производството, преработката и маркетинга на зехтин няма да бъдат подпомагани по интервенцията.</w:t>
              </w:r>
            </w:ins>
          </w:p>
          <w:p w14:paraId="35B4CA61" w14:textId="77777777" w:rsidR="000A38ED" w:rsidRPr="00811892" w:rsidRDefault="000A38ED">
            <w:pPr>
              <w:spacing w:line="276" w:lineRule="auto"/>
              <w:jc w:val="both"/>
              <w:rPr>
                <w:sz w:val="22"/>
                <w:szCs w:val="22"/>
                <w:rPrChange w:id="444" w:author="RSR" w:date="2025-08-13T10:30:00Z">
                  <w:rPr/>
                </w:rPrChange>
              </w:rPr>
              <w:pPrChange w:id="445" w:author="RSR" w:date="2025-08-13T10:31:00Z">
                <w:pPr>
                  <w:spacing w:before="40" w:after="40"/>
                  <w:jc w:val="both"/>
                </w:pPr>
              </w:pPrChange>
            </w:pPr>
          </w:p>
          <w:p w14:paraId="0EFAB4F2" w14:textId="77777777" w:rsidR="00342C48" w:rsidRPr="00811892" w:rsidRDefault="00342C48">
            <w:pPr>
              <w:spacing w:line="276" w:lineRule="auto"/>
              <w:jc w:val="both"/>
              <w:rPr>
                <w:sz w:val="22"/>
                <w:szCs w:val="22"/>
                <w:rPrChange w:id="446" w:author="RSR" w:date="2025-08-13T10:30:00Z">
                  <w:rPr/>
                </w:rPrChange>
              </w:rPr>
              <w:pPrChange w:id="447" w:author="RSR" w:date="2025-08-13T10:31:00Z">
                <w:pPr>
                  <w:spacing w:before="40" w:after="40"/>
                  <w:jc w:val="both"/>
                </w:pPr>
              </w:pPrChange>
            </w:pPr>
            <w:r w:rsidRPr="00811892">
              <w:rPr>
                <w:noProof/>
                <w:sz w:val="22"/>
                <w:szCs w:val="22"/>
                <w:rPrChange w:id="448" w:author="RSR" w:date="2025-08-13T10:30:00Z">
                  <w:rPr>
                    <w:noProof/>
                    <w:u w:val="single"/>
                  </w:rPr>
                </w:rPrChang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14:paraId="42FC6FEC" w14:textId="77777777" w:rsidR="00342C48" w:rsidRPr="00811892" w:rsidRDefault="00342C48">
            <w:pPr>
              <w:spacing w:line="276" w:lineRule="auto"/>
              <w:rPr>
                <w:sz w:val="22"/>
                <w:szCs w:val="22"/>
                <w:rPrChange w:id="449" w:author="RSR" w:date="2025-08-13T10:30:00Z">
                  <w:rPr/>
                </w:rPrChange>
              </w:rPr>
              <w:pPrChange w:id="450" w:author="RSR" w:date="2025-08-13T10:31:00Z">
                <w:pPr>
                  <w:spacing w:before="40" w:after="40"/>
                </w:pPr>
              </w:pPrChange>
            </w:pPr>
            <w:del w:id="451" w:author="RSR" w:date="2025-08-13T10:01:00Z">
              <w:r w:rsidRPr="00811892" w:rsidDel="000A38ED">
                <w:rPr>
                  <w:rFonts w:ascii="Tahoma" w:eastAsia="Courier New" w:hAnsi="Tahoma" w:cs="Tahoma"/>
                  <w:noProof/>
                  <w:sz w:val="22"/>
                  <w:szCs w:val="22"/>
                  <w:rPrChange w:id="452" w:author="RSR" w:date="2025-08-13T10:30:00Z">
                    <w:rPr>
                      <w:rFonts w:ascii="Courier New" w:eastAsia="Courier New" w:hAnsi="Courier New" w:cs="Courier New"/>
                      <w:noProof/>
                    </w:rPr>
                  </w:rPrChange>
                </w:rPr>
                <w:delText>﻿</w:delText>
              </w:r>
            </w:del>
            <w:r w:rsidRPr="00811892">
              <w:rPr>
                <w:noProof/>
                <w:sz w:val="22"/>
                <w:szCs w:val="22"/>
                <w:rPrChange w:id="453" w:author="RSR" w:date="2025-08-13T10:30:00Z">
                  <w:rPr>
                    <w:noProof/>
                  </w:rPr>
                </w:rPrChange>
              </w:rPr>
              <w:t>При изпълнение на дейностите по интервенцията се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695E7990" w14:textId="77777777" w:rsidR="00342C48" w:rsidRPr="00811892" w:rsidRDefault="00342C48">
            <w:pPr>
              <w:spacing w:line="276" w:lineRule="auto"/>
              <w:rPr>
                <w:sz w:val="22"/>
                <w:szCs w:val="22"/>
                <w:rPrChange w:id="454" w:author="RSR" w:date="2025-08-13T10:30:00Z">
                  <w:rPr/>
                </w:rPrChange>
              </w:rPr>
              <w:pPrChange w:id="455" w:author="RSR" w:date="2025-08-13T10:31:00Z">
                <w:pPr>
                  <w:spacing w:before="40" w:after="40"/>
                </w:pPr>
              </w:pPrChange>
            </w:pPr>
            <w:r w:rsidRPr="00811892">
              <w:rPr>
                <w:noProof/>
                <w:sz w:val="22"/>
                <w:szCs w:val="22"/>
                <w:rPrChange w:id="456" w:author="RSR" w:date="2025-08-13T10:30:00Z">
                  <w:rPr>
                    <w:noProof/>
                  </w:rPr>
                </w:rPrChange>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686A786E" w14:textId="77777777" w:rsidR="00342C48" w:rsidRPr="00811892" w:rsidRDefault="00342C48">
            <w:pPr>
              <w:spacing w:line="276" w:lineRule="auto"/>
              <w:rPr>
                <w:sz w:val="22"/>
                <w:szCs w:val="22"/>
                <w:rPrChange w:id="457" w:author="RSR" w:date="2025-08-13T10:30:00Z">
                  <w:rPr/>
                </w:rPrChange>
              </w:rPr>
              <w:pPrChange w:id="458" w:author="RSR" w:date="2025-08-13T10:31:00Z">
                <w:pPr>
                  <w:spacing w:before="40" w:after="40"/>
                </w:pPr>
              </w:pPrChange>
            </w:pPr>
            <w:r w:rsidRPr="00811892">
              <w:rPr>
                <w:noProof/>
                <w:sz w:val="22"/>
                <w:szCs w:val="22"/>
                <w:rPrChange w:id="459" w:author="RSR" w:date="2025-08-13T10:30:00Z">
                  <w:rPr>
                    <w:noProof/>
                  </w:rPr>
                </w:rPrChange>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579AFC1C" w14:textId="77777777" w:rsidR="00342C48" w:rsidRPr="00811892" w:rsidRDefault="00342C48">
            <w:pPr>
              <w:spacing w:line="276" w:lineRule="auto"/>
              <w:jc w:val="both"/>
              <w:rPr>
                <w:sz w:val="22"/>
                <w:szCs w:val="22"/>
                <w:rPrChange w:id="460" w:author="RSR" w:date="2025-08-13T10:30:00Z">
                  <w:rPr/>
                </w:rPrChange>
              </w:rPr>
              <w:pPrChange w:id="461" w:author="RSR" w:date="2025-08-13T10:31:00Z">
                <w:pPr>
                  <w:spacing w:before="40" w:after="40"/>
                  <w:jc w:val="both"/>
                </w:pPr>
              </w:pPrChange>
            </w:pPr>
            <w:r w:rsidRPr="00811892">
              <w:rPr>
                <w:noProof/>
                <w:sz w:val="22"/>
                <w:szCs w:val="22"/>
                <w:rPrChange w:id="462" w:author="RSR" w:date="2025-08-13T10:30:00Z">
                  <w:rPr>
                    <w:noProof/>
                  </w:rPr>
                </w:rPrChange>
              </w:rPr>
              <w:t>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tc>
      </w:tr>
    </w:tbl>
    <w:p w14:paraId="33859CF3" w14:textId="77777777" w:rsidR="00342C48" w:rsidRPr="00811892" w:rsidRDefault="00342C48">
      <w:pPr>
        <w:pStyle w:val="Heading5"/>
        <w:spacing w:before="0" w:after="0" w:line="276" w:lineRule="auto"/>
        <w:rPr>
          <w:b w:val="0"/>
          <w:i w:val="0"/>
          <w:color w:val="000000"/>
          <w:sz w:val="22"/>
          <w:szCs w:val="22"/>
          <w:rPrChange w:id="463" w:author="RSR" w:date="2025-08-13T10:30:00Z">
            <w:rPr>
              <w:b w:val="0"/>
              <w:i w:val="0"/>
              <w:color w:val="000000"/>
              <w:sz w:val="24"/>
            </w:rPr>
          </w:rPrChange>
        </w:rPr>
        <w:pPrChange w:id="464" w:author="RSR" w:date="2025-08-13T10:31:00Z">
          <w:pPr>
            <w:pStyle w:val="Heading5"/>
            <w:spacing w:before="20" w:after="20"/>
          </w:pPr>
        </w:pPrChange>
      </w:pPr>
      <w:bookmarkStart w:id="465" w:name="_Toc256001527"/>
      <w:r w:rsidRPr="00811892">
        <w:rPr>
          <w:b w:val="0"/>
          <w:i w:val="0"/>
          <w:noProof/>
          <w:color w:val="000000"/>
          <w:sz w:val="22"/>
          <w:szCs w:val="22"/>
          <w:rPrChange w:id="466" w:author="RSR" w:date="2025-08-13T10:30:00Z">
            <w:rPr>
              <w:b w:val="0"/>
              <w:i w:val="0"/>
              <w:noProof/>
              <w:color w:val="000000"/>
              <w:sz w:val="24"/>
            </w:rPr>
          </w:rPrChange>
        </w:rPr>
        <w:t>6 Определяне на уместни базови характеристики</w:t>
      </w:r>
      <w:bookmarkEnd w:id="465"/>
    </w:p>
    <w:p w14:paraId="27E2DF56" w14:textId="77777777" w:rsidR="00342C48" w:rsidRPr="00811892" w:rsidRDefault="00342C48">
      <w:pPr>
        <w:spacing w:line="276" w:lineRule="auto"/>
        <w:rPr>
          <w:color w:val="000000"/>
          <w:sz w:val="22"/>
          <w:szCs w:val="22"/>
          <w:rPrChange w:id="467" w:author="RSR" w:date="2025-08-13T10:30:00Z">
            <w:rPr>
              <w:color w:val="000000"/>
            </w:rPr>
          </w:rPrChange>
        </w:rPr>
        <w:pPrChange w:id="468" w:author="RSR" w:date="2025-08-13T10:31:00Z">
          <w:pPr>
            <w:spacing w:before="20" w:after="20"/>
          </w:pPr>
        </w:pPrChange>
      </w:pPr>
      <w:r w:rsidRPr="00811892">
        <w:rPr>
          <w:noProof/>
          <w:color w:val="000000"/>
          <w:sz w:val="22"/>
          <w:szCs w:val="22"/>
          <w:rPrChange w:id="469" w:author="RSR" w:date="2025-08-13T10:30:00Z">
            <w:rPr>
              <w:noProof/>
              <w:color w:val="000000"/>
            </w:rPr>
          </w:rPrChange>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459E9D8A" w14:textId="77777777" w:rsidR="00342C48" w:rsidRPr="00811892" w:rsidRDefault="00342C48">
      <w:pPr>
        <w:spacing w:line="276" w:lineRule="auto"/>
        <w:rPr>
          <w:color w:val="000000"/>
          <w:sz w:val="22"/>
          <w:szCs w:val="22"/>
          <w:rPrChange w:id="470" w:author="RSR" w:date="2025-08-13T10:30:00Z">
            <w:rPr>
              <w:color w:val="000000"/>
            </w:rPr>
          </w:rPrChange>
        </w:rPr>
        <w:pPrChange w:id="471" w:author="RSR" w:date="2025-08-13T10:31:00Z">
          <w:pPr>
            <w:spacing w:before="20" w:after="20"/>
          </w:pPr>
        </w:pPrChange>
      </w:pPr>
      <w:r w:rsidRPr="00811892">
        <w:rPr>
          <w:noProof/>
          <w:color w:val="000000"/>
          <w:sz w:val="22"/>
          <w:szCs w:val="22"/>
          <w:rPrChange w:id="472" w:author="RSR" w:date="2025-08-13T10:30:00Z">
            <w:rPr>
              <w:noProof/>
              <w:color w:val="000000"/>
            </w:rPr>
          </w:rPrChange>
        </w:rPr>
        <w:t>Неприложимо</w:t>
      </w:r>
    </w:p>
    <w:p w14:paraId="710E92EB" w14:textId="77777777" w:rsidR="00342C48" w:rsidRPr="00811892" w:rsidRDefault="00342C48">
      <w:pPr>
        <w:pStyle w:val="Heading5"/>
        <w:spacing w:before="0" w:after="0" w:line="276" w:lineRule="auto"/>
        <w:rPr>
          <w:b w:val="0"/>
          <w:i w:val="0"/>
          <w:color w:val="000000"/>
          <w:sz w:val="22"/>
          <w:szCs w:val="22"/>
          <w:rPrChange w:id="473" w:author="RSR" w:date="2025-08-13T10:30:00Z">
            <w:rPr>
              <w:b w:val="0"/>
              <w:i w:val="0"/>
              <w:color w:val="000000"/>
              <w:sz w:val="24"/>
            </w:rPr>
          </w:rPrChange>
        </w:rPr>
        <w:pPrChange w:id="474" w:author="RSR" w:date="2025-08-13T10:31:00Z">
          <w:pPr>
            <w:pStyle w:val="Heading5"/>
            <w:spacing w:before="20" w:after="20"/>
          </w:pPr>
        </w:pPrChange>
      </w:pPr>
      <w:bookmarkStart w:id="475" w:name="_Toc256001528"/>
      <w:r w:rsidRPr="00811892">
        <w:rPr>
          <w:b w:val="0"/>
          <w:i w:val="0"/>
          <w:noProof/>
          <w:color w:val="000000"/>
          <w:sz w:val="22"/>
          <w:szCs w:val="22"/>
          <w:rPrChange w:id="476" w:author="RSR" w:date="2025-08-13T10:30:00Z">
            <w:rPr>
              <w:b w:val="0"/>
              <w:i w:val="0"/>
              <w:noProof/>
              <w:color w:val="000000"/>
              <w:sz w:val="24"/>
            </w:rPr>
          </w:rPrChange>
        </w:rPr>
        <w:t>7 Форма и ставка на подпомагане/суми/методи за изчисляване</w:t>
      </w:r>
      <w:bookmarkEnd w:id="475"/>
    </w:p>
    <w:p w14:paraId="57272EC4" w14:textId="77777777" w:rsidR="00342C48" w:rsidRPr="00811892" w:rsidRDefault="00342C48">
      <w:pPr>
        <w:spacing w:line="276" w:lineRule="auto"/>
        <w:rPr>
          <w:color w:val="000000"/>
          <w:sz w:val="22"/>
          <w:szCs w:val="22"/>
          <w:rPrChange w:id="477" w:author="RSR" w:date="2025-08-13T10:30:00Z">
            <w:rPr>
              <w:color w:val="000000"/>
            </w:rPr>
          </w:rPrChange>
        </w:rPr>
        <w:pPrChange w:id="478" w:author="RSR" w:date="2025-08-13T10:31:00Z">
          <w:pPr>
            <w:spacing w:before="20" w:after="20"/>
          </w:pPr>
        </w:pPrChange>
      </w:pPr>
      <w:r w:rsidRPr="00811892">
        <w:rPr>
          <w:noProof/>
          <w:color w:val="000000"/>
          <w:sz w:val="22"/>
          <w:szCs w:val="22"/>
          <w:rPrChange w:id="479" w:author="RSR" w:date="2025-08-13T10:30:00Z">
            <w:rPr>
              <w:noProof/>
              <w:color w:val="000000"/>
            </w:rPr>
          </w:rPrChange>
        </w:rPr>
        <w:t>Форма на подкрепа</w:t>
      </w:r>
    </w:p>
    <w:p w14:paraId="1539F68A" w14:textId="77777777" w:rsidR="00342C48" w:rsidRPr="00811892" w:rsidRDefault="00342C48">
      <w:pPr>
        <w:spacing w:line="276" w:lineRule="auto"/>
        <w:rPr>
          <w:b/>
          <w:color w:val="000000"/>
          <w:sz w:val="22"/>
          <w:szCs w:val="22"/>
          <w:rPrChange w:id="480" w:author="RSR" w:date="2025-08-13T10:30:00Z">
            <w:rPr>
              <w:b/>
              <w:color w:val="000000"/>
            </w:rPr>
          </w:rPrChange>
        </w:rPr>
        <w:pPrChange w:id="481" w:author="RSR" w:date="2025-08-13T10:31:00Z">
          <w:pPr>
            <w:spacing w:before="20" w:after="20"/>
          </w:pPr>
        </w:pPrChange>
      </w:pPr>
      <w:r w:rsidRPr="00811892">
        <w:rPr>
          <w:rFonts w:eastAsia="Wingdings"/>
          <w:b/>
          <w:noProof/>
          <w:color w:val="000000"/>
          <w:sz w:val="22"/>
          <w:szCs w:val="22"/>
          <w:rPrChange w:id="482" w:author="RSR" w:date="2025-08-13T10:30:00Z">
            <w:rPr>
              <w:rFonts w:ascii="Wingdings" w:eastAsia="Wingdings" w:hAnsi="Wingdings" w:cs="Wingdings"/>
              <w:b/>
              <w:noProof/>
              <w:color w:val="000000"/>
            </w:rPr>
          </w:rPrChange>
        </w:rPr>
        <w:t></w:t>
      </w:r>
      <w:r w:rsidRPr="00811892">
        <w:rPr>
          <w:b/>
          <w:noProof/>
          <w:color w:val="000000"/>
          <w:sz w:val="22"/>
          <w:szCs w:val="22"/>
          <w:rPrChange w:id="483" w:author="RSR" w:date="2025-08-13T10:30:00Z">
            <w:rPr>
              <w:b/>
              <w:noProof/>
              <w:color w:val="000000"/>
            </w:rPr>
          </w:rPrChange>
        </w:rPr>
        <w:t xml:space="preserve"> Безвъзмездни средства</w:t>
      </w:r>
    </w:p>
    <w:p w14:paraId="6BB3BDBC" w14:textId="77777777" w:rsidR="00342C48" w:rsidRPr="00811892" w:rsidRDefault="00342C48">
      <w:pPr>
        <w:spacing w:line="276" w:lineRule="auto"/>
        <w:rPr>
          <w:b/>
          <w:color w:val="000000"/>
          <w:sz w:val="22"/>
          <w:szCs w:val="22"/>
          <w:rPrChange w:id="484" w:author="RSR" w:date="2025-08-13T10:30:00Z">
            <w:rPr>
              <w:b/>
              <w:color w:val="000000"/>
            </w:rPr>
          </w:rPrChange>
        </w:rPr>
        <w:pPrChange w:id="485" w:author="RSR" w:date="2025-08-13T10:31:00Z">
          <w:pPr>
            <w:spacing w:before="20" w:after="20"/>
          </w:pPr>
        </w:pPrChange>
      </w:pPr>
      <w:r w:rsidRPr="00811892">
        <w:rPr>
          <w:rFonts w:eastAsia="Wingdings"/>
          <w:b/>
          <w:noProof/>
          <w:color w:val="000000"/>
          <w:sz w:val="22"/>
          <w:szCs w:val="22"/>
          <w:rPrChange w:id="486" w:author="RSR" w:date="2025-08-13T10:30:00Z">
            <w:rPr>
              <w:rFonts w:ascii="Wingdings" w:eastAsia="Wingdings" w:hAnsi="Wingdings" w:cs="Wingdings"/>
              <w:b/>
              <w:noProof/>
              <w:color w:val="000000"/>
            </w:rPr>
          </w:rPrChange>
        </w:rPr>
        <w:t></w:t>
      </w:r>
      <w:r w:rsidRPr="00811892">
        <w:rPr>
          <w:b/>
          <w:noProof/>
          <w:color w:val="000000"/>
          <w:sz w:val="22"/>
          <w:szCs w:val="22"/>
          <w:rPrChange w:id="487" w:author="RSR" w:date="2025-08-13T10:30:00Z">
            <w:rPr>
              <w:b/>
              <w:noProof/>
              <w:color w:val="000000"/>
            </w:rPr>
          </w:rPrChange>
        </w:rPr>
        <w:t xml:space="preserve"> Финансов инструмент</w:t>
      </w:r>
    </w:p>
    <w:p w14:paraId="6982B893" w14:textId="77777777" w:rsidR="00342C48" w:rsidRPr="00811892" w:rsidRDefault="00342C48">
      <w:pPr>
        <w:spacing w:line="276" w:lineRule="auto"/>
        <w:rPr>
          <w:color w:val="000000"/>
          <w:sz w:val="22"/>
          <w:szCs w:val="22"/>
          <w:rPrChange w:id="488" w:author="RSR" w:date="2025-08-13T10:30:00Z">
            <w:rPr>
              <w:color w:val="000000"/>
              <w:sz w:val="12"/>
            </w:rPr>
          </w:rPrChange>
        </w:rPr>
        <w:pPrChange w:id="489" w:author="RSR" w:date="2025-08-13T10:31:00Z">
          <w:pPr>
            <w:spacing w:before="20" w:after="20"/>
          </w:pPr>
        </w:pPrChange>
      </w:pPr>
    </w:p>
    <w:p w14:paraId="56EFD32A" w14:textId="77777777" w:rsidR="00342C48" w:rsidRPr="00811892" w:rsidRDefault="00342C48">
      <w:pPr>
        <w:spacing w:line="276" w:lineRule="auto"/>
        <w:rPr>
          <w:color w:val="000000"/>
          <w:sz w:val="22"/>
          <w:szCs w:val="22"/>
          <w:rPrChange w:id="490" w:author="RSR" w:date="2025-08-13T10:30:00Z">
            <w:rPr>
              <w:color w:val="000000"/>
            </w:rPr>
          </w:rPrChange>
        </w:rPr>
        <w:pPrChange w:id="491" w:author="RSR" w:date="2025-08-13T10:31:00Z">
          <w:pPr>
            <w:spacing w:before="20" w:after="20"/>
          </w:pPr>
        </w:pPrChange>
      </w:pPr>
      <w:r w:rsidRPr="00811892">
        <w:rPr>
          <w:noProof/>
          <w:color w:val="000000"/>
          <w:sz w:val="22"/>
          <w:szCs w:val="22"/>
          <w:rPrChange w:id="492" w:author="RSR" w:date="2025-08-13T10:30:00Z">
            <w:rPr>
              <w:noProof/>
              <w:color w:val="000000"/>
            </w:rPr>
          </w:rPrChange>
        </w:rPr>
        <w:t>Вид на плащането</w:t>
      </w:r>
    </w:p>
    <w:p w14:paraId="4984E473" w14:textId="77777777" w:rsidR="00342C48" w:rsidRPr="00811892" w:rsidRDefault="00342C48">
      <w:pPr>
        <w:spacing w:line="276" w:lineRule="auto"/>
        <w:rPr>
          <w:color w:val="000000"/>
          <w:sz w:val="22"/>
          <w:szCs w:val="22"/>
          <w:rPrChange w:id="493" w:author="RSR" w:date="2025-08-13T10:30:00Z">
            <w:rPr>
              <w:color w:val="000000"/>
            </w:rPr>
          </w:rPrChange>
        </w:rPr>
        <w:pPrChange w:id="494" w:author="RSR" w:date="2025-08-13T10:31:00Z">
          <w:pPr>
            <w:spacing w:before="20" w:after="20"/>
          </w:pPr>
        </w:pPrChange>
      </w:pPr>
      <w:r w:rsidRPr="00811892">
        <w:rPr>
          <w:rFonts w:eastAsia="Wingdings"/>
          <w:noProof/>
          <w:color w:val="000000"/>
          <w:sz w:val="22"/>
          <w:szCs w:val="22"/>
          <w:rPrChange w:id="495" w:author="RSR" w:date="2025-08-13T10:30:00Z">
            <w:rPr>
              <w:rFonts w:ascii="Wingdings" w:eastAsia="Wingdings" w:hAnsi="Wingdings" w:cs="Wingdings"/>
              <w:noProof/>
              <w:color w:val="000000"/>
            </w:rPr>
          </w:rPrChange>
        </w:rPr>
        <w:t></w:t>
      </w:r>
      <w:r w:rsidRPr="00811892">
        <w:rPr>
          <w:noProof/>
          <w:color w:val="000000"/>
          <w:sz w:val="22"/>
          <w:szCs w:val="22"/>
          <w:rPrChange w:id="496" w:author="RSR" w:date="2025-08-13T10:30:00Z">
            <w:rPr>
              <w:noProof/>
              <w:color w:val="000000"/>
            </w:rPr>
          </w:rPrChange>
        </w:rPr>
        <w:t xml:space="preserve"> възстановяване на действително направени от бенефициера допустими разходи</w:t>
      </w:r>
    </w:p>
    <w:p w14:paraId="0A3CE2BA" w14:textId="77777777" w:rsidR="00342C48" w:rsidRPr="00811892" w:rsidRDefault="00342C48">
      <w:pPr>
        <w:spacing w:line="276" w:lineRule="auto"/>
        <w:rPr>
          <w:color w:val="000000"/>
          <w:sz w:val="22"/>
          <w:szCs w:val="22"/>
          <w:rPrChange w:id="497" w:author="RSR" w:date="2025-08-13T10:30:00Z">
            <w:rPr>
              <w:color w:val="000000"/>
            </w:rPr>
          </w:rPrChange>
        </w:rPr>
        <w:pPrChange w:id="498" w:author="RSR" w:date="2025-08-13T10:31:00Z">
          <w:pPr>
            <w:spacing w:before="20" w:after="20"/>
          </w:pPr>
        </w:pPrChange>
      </w:pPr>
      <w:r w:rsidRPr="00811892">
        <w:rPr>
          <w:rFonts w:eastAsia="Wingdings"/>
          <w:noProof/>
          <w:color w:val="000000"/>
          <w:sz w:val="22"/>
          <w:szCs w:val="22"/>
          <w:rPrChange w:id="499" w:author="RSR" w:date="2025-08-13T10:30:00Z">
            <w:rPr>
              <w:rFonts w:ascii="Wingdings" w:eastAsia="Wingdings" w:hAnsi="Wingdings" w:cs="Wingdings"/>
              <w:noProof/>
              <w:color w:val="000000"/>
            </w:rPr>
          </w:rPrChange>
        </w:rPr>
        <w:t></w:t>
      </w:r>
      <w:r w:rsidRPr="00811892">
        <w:rPr>
          <w:noProof/>
          <w:color w:val="000000"/>
          <w:sz w:val="22"/>
          <w:szCs w:val="22"/>
          <w:rPrChange w:id="500" w:author="RSR" w:date="2025-08-13T10:30:00Z">
            <w:rPr>
              <w:noProof/>
              <w:color w:val="000000"/>
            </w:rPr>
          </w:rPrChange>
        </w:rPr>
        <w:t xml:space="preserve"> единични разходи</w:t>
      </w:r>
    </w:p>
    <w:p w14:paraId="5CD2AFF8" w14:textId="77777777" w:rsidR="00342C48" w:rsidRPr="00811892" w:rsidRDefault="00342C48">
      <w:pPr>
        <w:spacing w:line="276" w:lineRule="auto"/>
        <w:rPr>
          <w:color w:val="000000"/>
          <w:sz w:val="22"/>
          <w:szCs w:val="22"/>
          <w:rPrChange w:id="501" w:author="RSR" w:date="2025-08-13T10:30:00Z">
            <w:rPr>
              <w:color w:val="000000"/>
            </w:rPr>
          </w:rPrChange>
        </w:rPr>
        <w:pPrChange w:id="502" w:author="RSR" w:date="2025-08-13T10:31:00Z">
          <w:pPr>
            <w:spacing w:before="20" w:after="20"/>
          </w:pPr>
        </w:pPrChange>
      </w:pPr>
      <w:r w:rsidRPr="00811892">
        <w:rPr>
          <w:rFonts w:eastAsia="Wingdings"/>
          <w:noProof/>
          <w:color w:val="000000"/>
          <w:sz w:val="22"/>
          <w:szCs w:val="22"/>
          <w:rPrChange w:id="503" w:author="RSR" w:date="2025-08-13T10:30:00Z">
            <w:rPr>
              <w:rFonts w:ascii="Wingdings" w:eastAsia="Wingdings" w:hAnsi="Wingdings" w:cs="Wingdings"/>
              <w:noProof/>
              <w:color w:val="000000"/>
            </w:rPr>
          </w:rPrChange>
        </w:rPr>
        <w:t></w:t>
      </w:r>
      <w:r w:rsidRPr="00811892">
        <w:rPr>
          <w:noProof/>
          <w:color w:val="000000"/>
          <w:sz w:val="22"/>
          <w:szCs w:val="22"/>
          <w:rPrChange w:id="504" w:author="RSR" w:date="2025-08-13T10:30:00Z">
            <w:rPr>
              <w:noProof/>
              <w:color w:val="000000"/>
            </w:rPr>
          </w:rPrChange>
        </w:rPr>
        <w:t xml:space="preserve"> еднократни суми</w:t>
      </w:r>
    </w:p>
    <w:p w14:paraId="19B591FD" w14:textId="77777777" w:rsidR="00342C48" w:rsidRPr="00811892" w:rsidRDefault="00342C48">
      <w:pPr>
        <w:spacing w:line="276" w:lineRule="auto"/>
        <w:rPr>
          <w:color w:val="000000"/>
          <w:sz w:val="22"/>
          <w:szCs w:val="22"/>
          <w:rPrChange w:id="505" w:author="RSR" w:date="2025-08-13T10:30:00Z">
            <w:rPr>
              <w:color w:val="000000"/>
            </w:rPr>
          </w:rPrChange>
        </w:rPr>
        <w:pPrChange w:id="506" w:author="RSR" w:date="2025-08-13T10:31:00Z">
          <w:pPr>
            <w:spacing w:before="20" w:after="20"/>
          </w:pPr>
        </w:pPrChange>
      </w:pPr>
      <w:r w:rsidRPr="00811892">
        <w:rPr>
          <w:rFonts w:eastAsia="Wingdings"/>
          <w:noProof/>
          <w:color w:val="000000"/>
          <w:sz w:val="22"/>
          <w:szCs w:val="22"/>
          <w:rPrChange w:id="507" w:author="RSR" w:date="2025-08-13T10:30:00Z">
            <w:rPr>
              <w:rFonts w:ascii="Wingdings" w:eastAsia="Wingdings" w:hAnsi="Wingdings" w:cs="Wingdings"/>
              <w:noProof/>
              <w:color w:val="000000"/>
            </w:rPr>
          </w:rPrChange>
        </w:rPr>
        <w:t></w:t>
      </w:r>
      <w:r w:rsidRPr="00811892">
        <w:rPr>
          <w:noProof/>
          <w:color w:val="000000"/>
          <w:sz w:val="22"/>
          <w:szCs w:val="22"/>
          <w:rPrChange w:id="508" w:author="RSR" w:date="2025-08-13T10:30:00Z">
            <w:rPr>
              <w:noProof/>
              <w:color w:val="000000"/>
            </w:rPr>
          </w:rPrChange>
        </w:rPr>
        <w:t xml:space="preserve"> финансиране с единна ставка</w:t>
      </w:r>
    </w:p>
    <w:p w14:paraId="65AE6908" w14:textId="77777777" w:rsidR="00342C48" w:rsidRPr="00811892" w:rsidRDefault="00342C48">
      <w:pPr>
        <w:spacing w:line="276" w:lineRule="auto"/>
        <w:rPr>
          <w:color w:val="000000"/>
          <w:sz w:val="22"/>
          <w:szCs w:val="22"/>
          <w:rPrChange w:id="509" w:author="RSR" w:date="2025-08-13T10:30:00Z">
            <w:rPr>
              <w:color w:val="000000"/>
              <w:sz w:val="12"/>
            </w:rPr>
          </w:rPrChange>
        </w:rPr>
        <w:pPrChange w:id="510" w:author="RSR" w:date="2025-08-13T10:31:00Z">
          <w:pPr>
            <w:spacing w:before="20" w:after="20"/>
          </w:pPr>
        </w:pPrChange>
      </w:pPr>
    </w:p>
    <w:p w14:paraId="6F0034BD" w14:textId="77777777" w:rsidR="00342C48" w:rsidRPr="00811892" w:rsidRDefault="00342C48">
      <w:pPr>
        <w:spacing w:line="276" w:lineRule="auto"/>
        <w:rPr>
          <w:color w:val="000000"/>
          <w:sz w:val="22"/>
          <w:szCs w:val="22"/>
          <w:rPrChange w:id="511" w:author="RSR" w:date="2025-08-13T10:30:00Z">
            <w:rPr>
              <w:color w:val="000000"/>
            </w:rPr>
          </w:rPrChange>
        </w:rPr>
        <w:pPrChange w:id="512" w:author="RSR" w:date="2025-08-13T10:31:00Z">
          <w:pPr>
            <w:spacing w:before="20" w:after="20"/>
          </w:pPr>
        </w:pPrChange>
      </w:pPr>
      <w:r w:rsidRPr="00811892">
        <w:rPr>
          <w:noProof/>
          <w:color w:val="000000"/>
          <w:sz w:val="22"/>
          <w:szCs w:val="22"/>
          <w:rPrChange w:id="513" w:author="RSR" w:date="2025-08-13T10:30:00Z">
            <w:rPr>
              <w:noProof/>
              <w:color w:val="000000"/>
            </w:rPr>
          </w:rPrChange>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588A3618"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5F438E2" w14:textId="77777777" w:rsidR="00342C48" w:rsidRPr="00811892" w:rsidRDefault="00342C48">
            <w:pPr>
              <w:spacing w:line="276" w:lineRule="auto"/>
              <w:jc w:val="both"/>
              <w:rPr>
                <w:sz w:val="22"/>
                <w:szCs w:val="22"/>
                <w:rPrChange w:id="514" w:author="RSR" w:date="2025-08-13T10:30:00Z">
                  <w:rPr/>
                </w:rPrChange>
              </w:rPr>
              <w:pPrChange w:id="515" w:author="RSR" w:date="2025-08-13T10:31:00Z">
                <w:pPr>
                  <w:spacing w:before="40" w:after="40"/>
                  <w:jc w:val="both"/>
                </w:pPr>
              </w:pPrChange>
            </w:pPr>
            <w:r w:rsidRPr="00811892">
              <w:rPr>
                <w:b/>
                <w:bCs/>
                <w:noProof/>
                <w:sz w:val="22"/>
                <w:szCs w:val="22"/>
                <w:rPrChange w:id="516" w:author="RSR" w:date="2025-08-13T10:30:00Z">
                  <w:rPr>
                    <w:b/>
                    <w:bCs/>
                    <w:noProof/>
                  </w:rPr>
                </w:rPrChange>
              </w:rPr>
              <w:t>Подпомагането се предоставя по реда на чл. 73 от Регламент (ЕС) № 2021/2115 от 02 декември 2021 година.</w:t>
            </w:r>
          </w:p>
          <w:p w14:paraId="35372A9E" w14:textId="77777777" w:rsidR="00342C48" w:rsidRPr="00811892" w:rsidRDefault="00342C48">
            <w:pPr>
              <w:spacing w:line="276" w:lineRule="auto"/>
              <w:jc w:val="both"/>
              <w:rPr>
                <w:sz w:val="22"/>
                <w:szCs w:val="22"/>
                <w:rPrChange w:id="517" w:author="RSR" w:date="2025-08-13T10:30:00Z">
                  <w:rPr/>
                </w:rPrChange>
              </w:rPr>
              <w:pPrChange w:id="518" w:author="RSR" w:date="2025-08-13T10:31:00Z">
                <w:pPr>
                  <w:spacing w:before="40" w:after="40"/>
                  <w:jc w:val="both"/>
                </w:pPr>
              </w:pPrChange>
            </w:pPr>
            <w:r w:rsidRPr="00811892">
              <w:rPr>
                <w:noProof/>
                <w:sz w:val="22"/>
                <w:szCs w:val="22"/>
                <w:rPrChange w:id="519" w:author="RSR" w:date="2025-08-13T10:30:00Z">
                  <w:rPr>
                    <w:noProof/>
                  </w:rPr>
                </w:rPrChange>
              </w:rPr>
              <w:t>1.Финансовата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14:paraId="206AB443" w14:textId="77777777" w:rsidR="00342C48" w:rsidRPr="00811892" w:rsidRDefault="00342C48">
            <w:pPr>
              <w:spacing w:line="276" w:lineRule="auto"/>
              <w:jc w:val="both"/>
              <w:rPr>
                <w:sz w:val="22"/>
                <w:szCs w:val="22"/>
                <w:rPrChange w:id="520" w:author="RSR" w:date="2025-08-13T10:30:00Z">
                  <w:rPr/>
                </w:rPrChange>
              </w:rPr>
              <w:pPrChange w:id="521" w:author="RSR" w:date="2025-08-13T10:31:00Z">
                <w:pPr>
                  <w:spacing w:before="40" w:after="40"/>
                  <w:jc w:val="both"/>
                </w:pPr>
              </w:pPrChange>
            </w:pPr>
            <w:r w:rsidRPr="00811892">
              <w:rPr>
                <w:noProof/>
                <w:sz w:val="22"/>
                <w:szCs w:val="22"/>
                <w:rPrChange w:id="522" w:author="RSR" w:date="2025-08-13T10:30:00Z">
                  <w:rPr>
                    <w:noProof/>
                  </w:rPr>
                </w:rPrChange>
              </w:rPr>
              <w:t>2.В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14:paraId="38921F0B" w14:textId="77777777" w:rsidR="00342C48" w:rsidRPr="00811892" w:rsidRDefault="00342C48">
            <w:pPr>
              <w:spacing w:line="276" w:lineRule="auto"/>
              <w:jc w:val="both"/>
              <w:rPr>
                <w:sz w:val="22"/>
                <w:szCs w:val="22"/>
                <w:rPrChange w:id="523" w:author="RSR" w:date="2025-08-13T10:30:00Z">
                  <w:rPr/>
                </w:rPrChange>
              </w:rPr>
              <w:pPrChange w:id="524" w:author="RSR" w:date="2025-08-13T10:31:00Z">
                <w:pPr>
                  <w:spacing w:before="40" w:after="40"/>
                  <w:jc w:val="both"/>
                </w:pPr>
              </w:pPrChange>
            </w:pPr>
            <w:r w:rsidRPr="00811892">
              <w:rPr>
                <w:noProof/>
                <w:sz w:val="22"/>
                <w:szCs w:val="22"/>
                <w:rPrChange w:id="525" w:author="RSR" w:date="2025-08-13T10:30:00Z">
                  <w:rPr>
                    <w:noProof/>
                  </w:rPr>
                </w:rPrChange>
              </w:rPr>
              <w:t>3.Финансовата помощ може да се увеличи с до 10 % за проектни предложения, които се изпълняват в чувствителни сектори, определени в анализа към СП;</w:t>
            </w:r>
          </w:p>
          <w:p w14:paraId="58BDC562" w14:textId="733887AC" w:rsidR="00342C48" w:rsidRPr="00811892" w:rsidRDefault="00342C48">
            <w:pPr>
              <w:spacing w:line="276" w:lineRule="auto"/>
              <w:jc w:val="both"/>
              <w:rPr>
                <w:sz w:val="22"/>
                <w:szCs w:val="22"/>
                <w:rPrChange w:id="526" w:author="RSR" w:date="2025-08-13T10:30:00Z">
                  <w:rPr/>
                </w:rPrChange>
              </w:rPr>
              <w:pPrChange w:id="527" w:author="RSR" w:date="2025-08-13T10:31:00Z">
                <w:pPr>
                  <w:spacing w:before="40" w:after="40"/>
                  <w:jc w:val="both"/>
                </w:pPr>
              </w:pPrChange>
            </w:pPr>
            <w:r w:rsidRPr="00811892">
              <w:rPr>
                <w:noProof/>
                <w:sz w:val="22"/>
                <w:szCs w:val="22"/>
                <w:rPrChange w:id="528" w:author="RSR" w:date="2025-08-13T10:30:00Z">
                  <w:rPr>
                    <w:noProof/>
                  </w:rPr>
                </w:rPrChange>
              </w:rPr>
              <w:t>Максималните нива на подпомагане не може да надхвърлят максималния интензитет на помощта, посочен в член 73, параграф 4 от Регламент (ЕС) №</w:t>
            </w:r>
            <w:ins w:id="529" w:author="RSR" w:date="2025-08-13T10:29:00Z">
              <w:r w:rsidR="00811892" w:rsidRPr="00811892">
                <w:rPr>
                  <w:noProof/>
                  <w:sz w:val="22"/>
                  <w:szCs w:val="22"/>
                  <w:lang w:val="bg-BG"/>
                  <w:rPrChange w:id="530" w:author="RSR" w:date="2025-08-13T10:30:00Z">
                    <w:rPr>
                      <w:noProof/>
                      <w:lang w:val="bg-BG"/>
                    </w:rPr>
                  </w:rPrChange>
                </w:rPr>
                <w:t xml:space="preserve"> </w:t>
              </w:r>
            </w:ins>
            <w:r w:rsidRPr="00811892">
              <w:rPr>
                <w:noProof/>
                <w:sz w:val="22"/>
                <w:szCs w:val="22"/>
                <w:rPrChange w:id="531" w:author="RSR" w:date="2025-08-13T10:30:00Z">
                  <w:rPr>
                    <w:noProof/>
                  </w:rPr>
                </w:rPrChange>
              </w:rPr>
              <w:t>2021/2115.</w:t>
            </w:r>
          </w:p>
          <w:p w14:paraId="034A1905" w14:textId="77777777" w:rsidR="00342C48" w:rsidRPr="00811892" w:rsidRDefault="00342C48">
            <w:pPr>
              <w:spacing w:line="276" w:lineRule="auto"/>
              <w:jc w:val="both"/>
              <w:rPr>
                <w:sz w:val="22"/>
                <w:szCs w:val="22"/>
                <w:rPrChange w:id="532" w:author="RSR" w:date="2025-08-13T10:30:00Z">
                  <w:rPr/>
                </w:rPrChange>
              </w:rPr>
              <w:pPrChange w:id="533" w:author="RSR" w:date="2025-08-13T10:31:00Z">
                <w:pPr>
                  <w:spacing w:before="40" w:after="40"/>
                  <w:jc w:val="both"/>
                </w:pPr>
              </w:pPrChange>
            </w:pPr>
            <w:r w:rsidRPr="00811892">
              <w:rPr>
                <w:noProof/>
                <w:sz w:val="22"/>
                <w:szCs w:val="22"/>
                <w:rPrChange w:id="534" w:author="RSR" w:date="2025-08-13T10:30:00Z">
                  <w:rPr>
                    <w:noProof/>
                  </w:rPr>
                </w:rPrChange>
              </w:rPr>
              <w:t>4. За дейност „Размножаване и поддържане на генофонда“ финансовата помощ е в размер до 80 % от общия размер на допустимите за финансово подпомагане разходи, на основание разпоредбите на чл. 73, пар. 4, буква „а“, подточка „i“ от Регламент (ЕС) № 2021/2115 от 02 декември 2021 година.</w:t>
            </w:r>
          </w:p>
          <w:p w14:paraId="4CAE952E" w14:textId="77777777" w:rsidR="00342C48" w:rsidRPr="00811892" w:rsidRDefault="00342C48">
            <w:pPr>
              <w:spacing w:line="276" w:lineRule="auto"/>
              <w:jc w:val="both"/>
              <w:rPr>
                <w:sz w:val="22"/>
                <w:szCs w:val="22"/>
                <w:rPrChange w:id="535" w:author="RSR" w:date="2025-08-13T10:30:00Z">
                  <w:rPr/>
                </w:rPrChange>
              </w:rPr>
              <w:pPrChange w:id="536" w:author="RSR" w:date="2025-08-13T10:31:00Z">
                <w:pPr>
                  <w:spacing w:before="40" w:after="40"/>
                  <w:jc w:val="both"/>
                </w:pPr>
              </w:pPrChange>
            </w:pPr>
            <w:r w:rsidRPr="00811892">
              <w:rPr>
                <w:noProof/>
                <w:sz w:val="22"/>
                <w:szCs w:val="22"/>
                <w:rPrChange w:id="537" w:author="RSR" w:date="2025-08-13T10:30:00Z">
                  <w:rPr>
                    <w:noProof/>
                  </w:rPr>
                </w:rPrChange>
              </w:rPr>
              <w:t>5.Минималният размер на допустимите разходи за едно проектно предложение е 15 000 евро.</w:t>
            </w:r>
          </w:p>
          <w:p w14:paraId="609DE0AD" w14:textId="77777777" w:rsidR="00342C48" w:rsidRPr="00811892" w:rsidRDefault="00342C48">
            <w:pPr>
              <w:spacing w:line="276" w:lineRule="auto"/>
              <w:jc w:val="both"/>
              <w:rPr>
                <w:sz w:val="22"/>
                <w:szCs w:val="22"/>
                <w:rPrChange w:id="538" w:author="RSR" w:date="2025-08-13T10:30:00Z">
                  <w:rPr/>
                </w:rPrChange>
              </w:rPr>
              <w:pPrChange w:id="539" w:author="RSR" w:date="2025-08-13T10:31:00Z">
                <w:pPr>
                  <w:spacing w:before="40" w:after="40"/>
                  <w:jc w:val="both"/>
                </w:pPr>
              </w:pPrChange>
            </w:pPr>
            <w:r w:rsidRPr="00811892">
              <w:rPr>
                <w:noProof/>
                <w:sz w:val="22"/>
                <w:szCs w:val="22"/>
                <w:rPrChange w:id="540" w:author="RSR" w:date="2025-08-13T10:30:00Z">
                  <w:rPr>
                    <w:noProof/>
                    <w:u w:val="single"/>
                  </w:rPr>
                </w:rPrChange>
              </w:rPr>
              <w:t>6. Максималният размер на допустимите разходи за един кандидат за периода на прилагане на интервенцията и за един проект е до 1 000 000 евро;</w:t>
            </w:r>
          </w:p>
          <w:p w14:paraId="23C12AF6" w14:textId="77777777" w:rsidR="00342C48" w:rsidRPr="00811892" w:rsidRDefault="00342C48">
            <w:pPr>
              <w:spacing w:line="276" w:lineRule="auto"/>
              <w:jc w:val="both"/>
              <w:rPr>
                <w:sz w:val="22"/>
                <w:szCs w:val="22"/>
                <w:rPrChange w:id="541" w:author="RSR" w:date="2025-08-13T10:30:00Z">
                  <w:rPr/>
                </w:rPrChange>
              </w:rPr>
              <w:pPrChange w:id="542" w:author="RSR" w:date="2025-08-13T10:31:00Z">
                <w:pPr>
                  <w:spacing w:before="40" w:after="40"/>
                  <w:jc w:val="both"/>
                </w:pPr>
              </w:pPrChange>
            </w:pPr>
            <w:r w:rsidRPr="00811892">
              <w:rPr>
                <w:noProof/>
                <w:sz w:val="22"/>
                <w:szCs w:val="22"/>
                <w:rPrChange w:id="543" w:author="RSR" w:date="2025-08-13T10:30:00Z">
                  <w:rPr>
                    <w:noProof/>
                    <w:u w:val="single"/>
                  </w:rPr>
                </w:rPrChange>
              </w:rPr>
              <w:t>7. Максималният размер на допустимите разходи за инвестиции в земеделска техника за един кандидат за периода на прилагане на интервенцията е до 450 000 евро.</w:t>
            </w:r>
          </w:p>
          <w:p w14:paraId="4499D83D" w14:textId="77777777" w:rsidR="00342C48" w:rsidRPr="00811892" w:rsidRDefault="00342C48">
            <w:pPr>
              <w:spacing w:line="276" w:lineRule="auto"/>
              <w:jc w:val="both"/>
              <w:rPr>
                <w:sz w:val="22"/>
                <w:szCs w:val="22"/>
                <w:rPrChange w:id="544" w:author="RSR" w:date="2025-08-13T10:30:00Z">
                  <w:rPr/>
                </w:rPrChange>
              </w:rPr>
              <w:pPrChange w:id="545" w:author="RSR" w:date="2025-08-13T10:31:00Z">
                <w:pPr>
                  <w:spacing w:before="40" w:after="40"/>
                  <w:jc w:val="both"/>
                </w:pPr>
              </w:pPrChange>
            </w:pPr>
            <w:r w:rsidRPr="00811892">
              <w:rPr>
                <w:noProof/>
                <w:sz w:val="22"/>
                <w:szCs w:val="22"/>
                <w:rPrChange w:id="546" w:author="RSR" w:date="2025-08-13T10:30:00Z">
                  <w:rPr>
                    <w:noProof/>
                    <w:u w:val="single"/>
                  </w:rPr>
                </w:rPrChange>
              </w:rPr>
              <w:t xml:space="preserve">8. Общият максимален размер на допустимите разходи за интервенция ІІ. Г.1 и ІІ. Г.1.1 за един кандидат за периода на прилагане на интервенците е до 1 800 000 евро; </w:t>
            </w:r>
          </w:p>
          <w:p w14:paraId="5D0970D4" w14:textId="77777777" w:rsidR="00342C48" w:rsidRPr="00811892" w:rsidRDefault="00342C48">
            <w:pPr>
              <w:spacing w:line="276" w:lineRule="auto"/>
              <w:jc w:val="both"/>
              <w:rPr>
                <w:sz w:val="22"/>
                <w:szCs w:val="22"/>
                <w:rPrChange w:id="547" w:author="RSR" w:date="2025-08-13T10:30:00Z">
                  <w:rPr/>
                </w:rPrChange>
              </w:rPr>
              <w:pPrChange w:id="548" w:author="RSR" w:date="2025-08-13T10:31:00Z">
                <w:pPr>
                  <w:spacing w:before="40" w:after="40"/>
                  <w:jc w:val="both"/>
                </w:pPr>
              </w:pPrChange>
            </w:pPr>
            <w:r w:rsidRPr="00811892">
              <w:rPr>
                <w:noProof/>
                <w:sz w:val="22"/>
                <w:szCs w:val="22"/>
                <w:rPrChange w:id="549" w:author="RSR" w:date="2025-08-13T10:30:00Z">
                  <w:rPr>
                    <w:noProof/>
                    <w:u w:val="single"/>
                  </w:rPr>
                </w:rPrChange>
              </w:rPr>
              <w:t>9. Общият максимален размер на допустимите разходи за интервенция ІІ. Г.1 и ІІ. Г.1.1 за инвестиции в земеделска техника за един кандидат за периода на прилагане на интервенците е до 700 000 евро.</w:t>
            </w:r>
          </w:p>
          <w:p w14:paraId="4E3A5898" w14:textId="46527EA7" w:rsidR="00342C48" w:rsidRPr="00811892" w:rsidRDefault="00342C48">
            <w:pPr>
              <w:spacing w:line="276" w:lineRule="auto"/>
              <w:jc w:val="both"/>
              <w:rPr>
                <w:sz w:val="22"/>
                <w:szCs w:val="22"/>
                <w:rPrChange w:id="550" w:author="RSR" w:date="2025-08-13T10:30:00Z">
                  <w:rPr/>
                </w:rPrChange>
              </w:rPr>
              <w:pPrChange w:id="551" w:author="RSR" w:date="2025-08-13T10:31:00Z">
                <w:pPr>
                  <w:spacing w:before="40" w:after="40"/>
                  <w:jc w:val="both"/>
                </w:pPr>
              </w:pPrChange>
            </w:pPr>
            <w:r w:rsidRPr="00811892">
              <w:rPr>
                <w:noProof/>
                <w:sz w:val="22"/>
                <w:szCs w:val="22"/>
                <w:rPrChange w:id="552" w:author="RSR" w:date="2025-08-13T10:30:00Z">
                  <w:rPr>
                    <w:noProof/>
                  </w:rPr>
                </w:rPrChange>
              </w:rPr>
              <w:t>10.</w:t>
            </w:r>
            <w:ins w:id="553" w:author="RSR" w:date="2025-08-13T10:34:00Z">
              <w:r w:rsidR="00A5605B">
                <w:rPr>
                  <w:noProof/>
                  <w:sz w:val="22"/>
                  <w:szCs w:val="22"/>
                  <w:lang w:val="bg-BG"/>
                </w:rPr>
                <w:t xml:space="preserve"> </w:t>
              </w:r>
            </w:ins>
            <w:r w:rsidRPr="00811892">
              <w:rPr>
                <w:noProof/>
                <w:sz w:val="22"/>
                <w:szCs w:val="22"/>
                <w:rPrChange w:id="554" w:author="RSR" w:date="2025-08-13T10:30:00Z">
                  <w:rPr>
                    <w:noProof/>
                  </w:rPr>
                </w:rPrChange>
              </w:rPr>
              <w:t xml:space="preserve">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w:t>
            </w:r>
            <w:del w:id="555" w:author="RSR" w:date="2025-08-19T13:10:00Z">
              <w:r w:rsidRPr="00811892" w:rsidDel="00FF5326">
                <w:rPr>
                  <w:noProof/>
                  <w:sz w:val="22"/>
                  <w:szCs w:val="22"/>
                  <w:rPrChange w:id="556" w:author="RSR" w:date="2025-08-13T10:30:00Z">
                    <w:rPr>
                      <w:noProof/>
                    </w:rPr>
                  </w:rPrChange>
                </w:rPr>
                <w:delText>1</w:delText>
              </w:r>
            </w:del>
            <w:del w:id="557" w:author="RSR" w:date="2025-08-13T10:34:00Z">
              <w:r w:rsidRPr="00811892" w:rsidDel="00A5605B">
                <w:rPr>
                  <w:noProof/>
                  <w:sz w:val="22"/>
                  <w:szCs w:val="22"/>
                  <w:rPrChange w:id="558" w:author="RSR" w:date="2025-08-13T10:30:00Z">
                    <w:rPr>
                      <w:noProof/>
                    </w:rPr>
                  </w:rPrChange>
                </w:rPr>
                <w:delText xml:space="preserve"> </w:delText>
              </w:r>
            </w:del>
            <w:del w:id="559" w:author="RSR" w:date="2025-08-19T13:10:00Z">
              <w:r w:rsidRPr="00811892" w:rsidDel="00FF5326">
                <w:rPr>
                  <w:noProof/>
                  <w:sz w:val="22"/>
                  <w:szCs w:val="22"/>
                  <w:rPrChange w:id="560" w:author="RSR" w:date="2025-08-13T10:30:00Z">
                    <w:rPr>
                      <w:noProof/>
                    </w:rPr>
                  </w:rPrChange>
                </w:rPr>
                <w:delText>500</w:delText>
              </w:r>
            </w:del>
            <w:ins w:id="561" w:author="RSR" w:date="2025-08-19T13:10:00Z">
              <w:r w:rsidR="00FF5326">
                <w:rPr>
                  <w:noProof/>
                  <w:sz w:val="22"/>
                  <w:szCs w:val="22"/>
                  <w:lang w:val="bg-BG"/>
                </w:rPr>
                <w:t xml:space="preserve"> 2</w:t>
              </w:r>
            </w:ins>
            <w:ins w:id="562" w:author="RSR" w:date="2025-08-19T13:11:00Z">
              <w:r w:rsidR="00FF5326">
                <w:rPr>
                  <w:noProof/>
                  <w:sz w:val="22"/>
                  <w:szCs w:val="22"/>
                  <w:lang w:val="bg-BG"/>
                </w:rPr>
                <w:t> </w:t>
              </w:r>
            </w:ins>
            <w:ins w:id="563" w:author="RSR" w:date="2025-08-19T13:10:00Z">
              <w:r w:rsidR="00FF5326">
                <w:rPr>
                  <w:noProof/>
                  <w:sz w:val="22"/>
                  <w:szCs w:val="22"/>
                  <w:lang w:val="bg-BG"/>
                </w:rPr>
                <w:t>000</w:t>
              </w:r>
            </w:ins>
            <w:del w:id="564" w:author="RSR" w:date="2025-08-13T10:34:00Z">
              <w:r w:rsidRPr="00811892" w:rsidDel="00A5605B">
                <w:rPr>
                  <w:noProof/>
                  <w:sz w:val="22"/>
                  <w:szCs w:val="22"/>
                  <w:rPrChange w:id="565" w:author="RSR" w:date="2025-08-13T10:30:00Z">
                    <w:rPr>
                      <w:noProof/>
                    </w:rPr>
                  </w:rPrChange>
                </w:rPr>
                <w:delText xml:space="preserve"> </w:delText>
              </w:r>
            </w:del>
            <w:ins w:id="566" w:author="RSR" w:date="2025-08-19T13:11:00Z">
              <w:r w:rsidR="00FF5326">
                <w:rPr>
                  <w:noProof/>
                  <w:sz w:val="22"/>
                  <w:szCs w:val="22"/>
                </w:rPr>
                <w:t> </w:t>
              </w:r>
            </w:ins>
            <w:r w:rsidRPr="00811892">
              <w:rPr>
                <w:noProof/>
                <w:sz w:val="22"/>
                <w:szCs w:val="22"/>
                <w:rPrChange w:id="567" w:author="RSR" w:date="2025-08-13T10:30:00Z">
                  <w:rPr>
                    <w:noProof/>
                  </w:rPr>
                </w:rPrChange>
              </w:rPr>
              <w:t>000 евро;</w:t>
            </w:r>
          </w:p>
          <w:p w14:paraId="2F65A86B" w14:textId="5E3ACAF6" w:rsidR="00342C48" w:rsidRPr="00811892" w:rsidRDefault="00342C48">
            <w:pPr>
              <w:spacing w:line="276" w:lineRule="auto"/>
              <w:jc w:val="both"/>
              <w:rPr>
                <w:sz w:val="22"/>
                <w:szCs w:val="22"/>
                <w:rPrChange w:id="568" w:author="RSR" w:date="2025-08-13T10:30:00Z">
                  <w:rPr/>
                </w:rPrChange>
              </w:rPr>
              <w:pPrChange w:id="569" w:author="RSR" w:date="2025-08-13T10:31:00Z">
                <w:pPr>
                  <w:spacing w:before="40" w:after="40"/>
                  <w:jc w:val="both"/>
                </w:pPr>
              </w:pPrChange>
            </w:pPr>
            <w:r w:rsidRPr="00811892">
              <w:rPr>
                <w:noProof/>
                <w:sz w:val="22"/>
                <w:szCs w:val="22"/>
                <w:rPrChange w:id="570" w:author="RSR" w:date="2025-08-13T10:30:00Z">
                  <w:rPr>
                    <w:noProof/>
                  </w:rPr>
                </w:rPrChange>
              </w:rPr>
              <w:t xml:space="preserve">11.Максималният размер на допустимите разходи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интервенцията е до </w:t>
            </w:r>
            <w:del w:id="571" w:author="RSR" w:date="2025-08-19T13:11:00Z">
              <w:r w:rsidRPr="00811892" w:rsidDel="00FF5326">
                <w:rPr>
                  <w:noProof/>
                  <w:sz w:val="22"/>
                  <w:szCs w:val="22"/>
                  <w:rPrChange w:id="572" w:author="RSR" w:date="2025-08-13T10:30:00Z">
                    <w:rPr>
                      <w:noProof/>
                    </w:rPr>
                  </w:rPrChange>
                </w:rPr>
                <w:delText xml:space="preserve">750 </w:delText>
              </w:r>
            </w:del>
            <w:ins w:id="573" w:author="RSR" w:date="2025-08-19T13:11:00Z">
              <w:r w:rsidR="00FF5326">
                <w:rPr>
                  <w:noProof/>
                  <w:sz w:val="22"/>
                  <w:szCs w:val="22"/>
                  <w:lang w:val="bg-BG"/>
                </w:rPr>
                <w:t>1 000</w:t>
              </w:r>
              <w:r w:rsidR="00FF5326">
                <w:rPr>
                  <w:noProof/>
                  <w:sz w:val="22"/>
                  <w:szCs w:val="22"/>
                </w:rPr>
                <w:t> </w:t>
              </w:r>
            </w:ins>
            <w:r w:rsidRPr="00811892">
              <w:rPr>
                <w:noProof/>
                <w:sz w:val="22"/>
                <w:szCs w:val="22"/>
                <w:rPrChange w:id="574" w:author="RSR" w:date="2025-08-13T10:30:00Z">
                  <w:rPr>
                    <w:noProof/>
                  </w:rPr>
                </w:rPrChange>
              </w:rPr>
              <w:t>000 евро.</w:t>
            </w:r>
          </w:p>
          <w:p w14:paraId="69FAEB9B" w14:textId="3DB3C866" w:rsidR="00342C48" w:rsidRPr="00A5605B" w:rsidRDefault="00342C48">
            <w:pPr>
              <w:spacing w:line="276" w:lineRule="auto"/>
              <w:jc w:val="both"/>
              <w:rPr>
                <w:sz w:val="22"/>
                <w:szCs w:val="22"/>
                <w:rPrChange w:id="575" w:author="RSR" w:date="2025-08-13T10:36:00Z">
                  <w:rPr/>
                </w:rPrChange>
              </w:rPr>
              <w:pPrChange w:id="576" w:author="RSR" w:date="2025-08-13T10:31:00Z">
                <w:pPr>
                  <w:spacing w:before="40" w:after="40"/>
                  <w:jc w:val="both"/>
                </w:pPr>
              </w:pPrChange>
            </w:pPr>
            <w:r w:rsidRPr="00A5605B">
              <w:rPr>
                <w:noProof/>
                <w:sz w:val="22"/>
                <w:szCs w:val="22"/>
                <w:rPrChange w:id="577" w:author="RSR" w:date="2025-08-13T10:36:00Z">
                  <w:rPr>
                    <w:noProof/>
                  </w:rPr>
                </w:rPrChange>
              </w:rPr>
              <w:t xml:space="preserve">· </w:t>
            </w:r>
            <w:r w:rsidRPr="00A5605B">
              <w:rPr>
                <w:noProof/>
                <w:sz w:val="22"/>
                <w:szCs w:val="22"/>
                <w:rPrChange w:id="578" w:author="RSR" w:date="2025-08-13T10:36:00Z">
                  <w:rPr>
                    <w:noProof/>
                    <w:u w:val="single"/>
                  </w:rPr>
                </w:rPrChange>
              </w:rPr>
              <w:t>Общият максимален размер на допустимите разходи за интервенция ІІ. Г.1 и ІІ. Г.1.1 за един кандидат съответстващ на определението за група/организация на производители за периода на прилагане на интервенциите е до</w:t>
            </w:r>
            <w:del w:id="579" w:author="RSR" w:date="2025-08-20T16:00:00Z">
              <w:r w:rsidRPr="00A5605B" w:rsidDel="00AA4A7A">
                <w:rPr>
                  <w:noProof/>
                  <w:sz w:val="22"/>
                  <w:szCs w:val="22"/>
                  <w:rPrChange w:id="580" w:author="RSR" w:date="2025-08-13T10:36:00Z">
                    <w:rPr>
                      <w:noProof/>
                      <w:u w:val="single"/>
                    </w:rPr>
                  </w:rPrChange>
                </w:rPr>
                <w:delText xml:space="preserve"> </w:delText>
              </w:r>
            </w:del>
            <w:del w:id="581" w:author="RSR" w:date="2025-08-19T13:11:00Z">
              <w:r w:rsidRPr="00A5605B" w:rsidDel="00FF5326">
                <w:rPr>
                  <w:noProof/>
                  <w:sz w:val="22"/>
                  <w:szCs w:val="22"/>
                  <w:rPrChange w:id="582" w:author="RSR" w:date="2025-08-13T10:36:00Z">
                    <w:rPr>
                      <w:noProof/>
                      <w:u w:val="single"/>
                    </w:rPr>
                  </w:rPrChange>
                </w:rPr>
                <w:delText>2 000</w:delText>
              </w:r>
            </w:del>
            <w:ins w:id="583" w:author="RSR" w:date="2025-08-19T13:11:00Z">
              <w:r w:rsidR="00FF5326">
                <w:rPr>
                  <w:noProof/>
                  <w:sz w:val="22"/>
                  <w:szCs w:val="22"/>
                  <w:lang w:val="bg-BG"/>
                </w:rPr>
                <w:t xml:space="preserve"> 3 500</w:t>
              </w:r>
            </w:ins>
            <w:del w:id="584" w:author="RSR" w:date="2025-08-19T13:11:00Z">
              <w:r w:rsidRPr="00A5605B" w:rsidDel="00FF5326">
                <w:rPr>
                  <w:noProof/>
                  <w:sz w:val="22"/>
                  <w:szCs w:val="22"/>
                  <w:rPrChange w:id="585" w:author="RSR" w:date="2025-08-13T10:36:00Z">
                    <w:rPr>
                      <w:noProof/>
                      <w:u w:val="single"/>
                    </w:rPr>
                  </w:rPrChange>
                </w:rPr>
                <w:delText xml:space="preserve"> </w:delText>
              </w:r>
            </w:del>
            <w:ins w:id="586" w:author="RSR" w:date="2025-08-19T13:11:00Z">
              <w:r w:rsidR="00FF5326">
                <w:rPr>
                  <w:noProof/>
                  <w:sz w:val="22"/>
                  <w:szCs w:val="22"/>
                </w:rPr>
                <w:t> </w:t>
              </w:r>
            </w:ins>
            <w:r w:rsidRPr="00A5605B">
              <w:rPr>
                <w:noProof/>
                <w:sz w:val="22"/>
                <w:szCs w:val="22"/>
                <w:rPrChange w:id="587" w:author="RSR" w:date="2025-08-13T10:36:00Z">
                  <w:rPr>
                    <w:noProof/>
                    <w:u w:val="single"/>
                  </w:rPr>
                </w:rPrChange>
              </w:rPr>
              <w:t xml:space="preserve">000 евро; </w:t>
            </w:r>
          </w:p>
          <w:p w14:paraId="5A2D983C" w14:textId="4F3312DC" w:rsidR="00342C48" w:rsidRPr="00A5605B" w:rsidRDefault="00342C48">
            <w:pPr>
              <w:spacing w:line="276" w:lineRule="auto"/>
              <w:jc w:val="both"/>
              <w:rPr>
                <w:sz w:val="22"/>
                <w:szCs w:val="22"/>
                <w:rPrChange w:id="588" w:author="RSR" w:date="2025-08-13T10:36:00Z">
                  <w:rPr/>
                </w:rPrChange>
              </w:rPr>
              <w:pPrChange w:id="589" w:author="RSR" w:date="2025-08-13T10:31:00Z">
                <w:pPr>
                  <w:spacing w:before="40" w:after="40"/>
                  <w:jc w:val="both"/>
                </w:pPr>
              </w:pPrChange>
            </w:pPr>
            <w:r w:rsidRPr="00A5605B">
              <w:rPr>
                <w:noProof/>
                <w:sz w:val="22"/>
                <w:szCs w:val="22"/>
                <w:rPrChange w:id="590" w:author="RSR" w:date="2025-08-13T10:36:00Z">
                  <w:rPr>
                    <w:noProof/>
                  </w:rPr>
                </w:rPrChange>
              </w:rPr>
              <w:t xml:space="preserve">· </w:t>
            </w:r>
            <w:r w:rsidRPr="00A5605B">
              <w:rPr>
                <w:noProof/>
                <w:sz w:val="22"/>
                <w:szCs w:val="22"/>
                <w:rPrChange w:id="591" w:author="RSR" w:date="2025-08-13T10:36:00Z">
                  <w:rPr>
                    <w:noProof/>
                    <w:u w:val="single"/>
                  </w:rPr>
                </w:rPrChange>
              </w:rPr>
              <w:t xml:space="preserve">Общият максимален размер на допустимите разходи за интервенция ІІ. Г.1 и ІІ. Г.1.1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интервенциите е до </w:t>
            </w:r>
            <w:del w:id="592" w:author="RSR" w:date="2025-08-19T13:12:00Z">
              <w:r w:rsidRPr="00A5605B" w:rsidDel="00FF5326">
                <w:rPr>
                  <w:noProof/>
                  <w:sz w:val="22"/>
                  <w:szCs w:val="22"/>
                  <w:rPrChange w:id="593" w:author="RSR" w:date="2025-08-13T10:36:00Z">
                    <w:rPr>
                      <w:noProof/>
                      <w:u w:val="single"/>
                    </w:rPr>
                  </w:rPrChange>
                </w:rPr>
                <w:delText xml:space="preserve">800 </w:delText>
              </w:r>
            </w:del>
            <w:ins w:id="594" w:author="RSR" w:date="2025-08-19T13:12:00Z">
              <w:r w:rsidR="00FF5326">
                <w:rPr>
                  <w:noProof/>
                  <w:sz w:val="22"/>
                  <w:szCs w:val="22"/>
                  <w:lang w:val="bg-BG"/>
                </w:rPr>
                <w:t>1 500</w:t>
              </w:r>
              <w:r w:rsidR="00FF5326">
                <w:rPr>
                  <w:noProof/>
                  <w:sz w:val="22"/>
                  <w:szCs w:val="22"/>
                </w:rPr>
                <w:t> </w:t>
              </w:r>
            </w:ins>
            <w:r w:rsidRPr="00A5605B">
              <w:rPr>
                <w:noProof/>
                <w:sz w:val="22"/>
                <w:szCs w:val="22"/>
                <w:rPrChange w:id="595" w:author="RSR" w:date="2025-08-13T10:36:00Z">
                  <w:rPr>
                    <w:noProof/>
                    <w:u w:val="single"/>
                  </w:rPr>
                </w:rPrChange>
              </w:rPr>
              <w:t>000 евро.</w:t>
            </w:r>
          </w:p>
          <w:p w14:paraId="22362A76" w14:textId="77777777" w:rsidR="00342C48" w:rsidRPr="00811892" w:rsidRDefault="00342C48">
            <w:pPr>
              <w:spacing w:line="276" w:lineRule="auto"/>
              <w:jc w:val="both"/>
              <w:rPr>
                <w:sz w:val="22"/>
                <w:szCs w:val="22"/>
                <w:rPrChange w:id="596" w:author="RSR" w:date="2025-08-13T10:30:00Z">
                  <w:rPr/>
                </w:rPrChange>
              </w:rPr>
              <w:pPrChange w:id="597" w:author="RSR" w:date="2025-08-13T10:31:00Z">
                <w:pPr>
                  <w:spacing w:before="40" w:after="40"/>
                  <w:jc w:val="both"/>
                </w:pPr>
              </w:pPrChange>
            </w:pPr>
            <w:r w:rsidRPr="00811892">
              <w:rPr>
                <w:b/>
                <w:bCs/>
                <w:noProof/>
                <w:sz w:val="22"/>
                <w:szCs w:val="22"/>
                <w:rPrChange w:id="598" w:author="RSR" w:date="2025-08-13T10:30:00Z">
                  <w:rPr>
                    <w:b/>
                    <w:bCs/>
                    <w:noProof/>
                  </w:rPr>
                </w:rPrChange>
              </w:rPr>
              <w:t>Подкрепа по интервенцията може да се предоставя и под формата на финансови инструменти</w:t>
            </w:r>
          </w:p>
          <w:p w14:paraId="1307C397" w14:textId="77777777" w:rsidR="00342C48" w:rsidRPr="00811892" w:rsidRDefault="00342C48">
            <w:pPr>
              <w:spacing w:line="276" w:lineRule="auto"/>
              <w:jc w:val="both"/>
              <w:rPr>
                <w:sz w:val="22"/>
                <w:szCs w:val="22"/>
                <w:rPrChange w:id="599" w:author="RSR" w:date="2025-08-13T10:30:00Z">
                  <w:rPr/>
                </w:rPrChange>
              </w:rPr>
              <w:pPrChange w:id="600" w:author="RSR" w:date="2025-08-13T10:31:00Z">
                <w:pPr>
                  <w:spacing w:before="40" w:after="40"/>
                  <w:jc w:val="both"/>
                </w:pPr>
              </w:pPrChange>
            </w:pPr>
            <w:r w:rsidRPr="00811892">
              <w:rPr>
                <w:noProof/>
                <w:sz w:val="22"/>
                <w:szCs w:val="22"/>
                <w:rPrChange w:id="601" w:author="RSR" w:date="2025-08-13T10:30:00Z">
                  <w:rPr>
                    <w:noProof/>
                  </w:rPr>
                </w:rPrChange>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14:paraId="2BE73FB7" w14:textId="77777777" w:rsidR="00342C48" w:rsidRPr="00811892" w:rsidRDefault="00342C48">
            <w:pPr>
              <w:spacing w:line="276" w:lineRule="auto"/>
              <w:jc w:val="both"/>
              <w:rPr>
                <w:sz w:val="22"/>
                <w:szCs w:val="22"/>
                <w:rPrChange w:id="602" w:author="RSR" w:date="2025-08-13T10:30:00Z">
                  <w:rPr/>
                </w:rPrChange>
              </w:rPr>
              <w:pPrChange w:id="603" w:author="RSR" w:date="2025-08-13T10:31:00Z">
                <w:pPr>
                  <w:spacing w:before="40" w:after="40"/>
                  <w:jc w:val="both"/>
                </w:pPr>
              </w:pPrChange>
            </w:pPr>
            <w:r w:rsidRPr="00811892">
              <w:rPr>
                <w:noProof/>
                <w:sz w:val="22"/>
                <w:szCs w:val="22"/>
                <w:rPrChange w:id="604" w:author="RSR" w:date="2025-08-13T10:30:00Z">
                  <w:rPr>
                    <w:noProof/>
                  </w:rPr>
                </w:rPrChange>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14:paraId="61840A5F" w14:textId="77777777" w:rsidR="00342C48" w:rsidRPr="00811892" w:rsidRDefault="00342C48">
            <w:pPr>
              <w:spacing w:line="276" w:lineRule="auto"/>
              <w:jc w:val="both"/>
              <w:rPr>
                <w:sz w:val="22"/>
                <w:szCs w:val="22"/>
                <w:rPrChange w:id="605" w:author="RSR" w:date="2025-08-13T10:30:00Z">
                  <w:rPr/>
                </w:rPrChange>
              </w:rPr>
              <w:pPrChange w:id="606" w:author="RSR" w:date="2025-08-13T10:31:00Z">
                <w:pPr>
                  <w:spacing w:before="40" w:after="40"/>
                  <w:jc w:val="both"/>
                </w:pPr>
              </w:pPrChange>
            </w:pPr>
            <w:r w:rsidRPr="00811892">
              <w:rPr>
                <w:noProof/>
                <w:sz w:val="22"/>
                <w:szCs w:val="22"/>
                <w:rPrChange w:id="607" w:author="RSR" w:date="2025-08-13T10:30:00Z">
                  <w:rPr>
                    <w:noProof/>
                  </w:rPr>
                </w:rPrChange>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14:paraId="218ED5E0" w14:textId="77777777" w:rsidR="00342C48" w:rsidRPr="00811892" w:rsidRDefault="00342C48">
            <w:pPr>
              <w:spacing w:line="276" w:lineRule="auto"/>
              <w:jc w:val="both"/>
              <w:rPr>
                <w:sz w:val="22"/>
                <w:szCs w:val="22"/>
                <w:rPrChange w:id="608" w:author="RSR" w:date="2025-08-13T10:30:00Z">
                  <w:rPr/>
                </w:rPrChange>
              </w:rPr>
              <w:pPrChange w:id="609" w:author="RSR" w:date="2025-08-13T10:31:00Z">
                <w:pPr>
                  <w:spacing w:before="40" w:after="40"/>
                  <w:jc w:val="both"/>
                </w:pPr>
              </w:pPrChange>
            </w:pPr>
            <w:r w:rsidRPr="00811892">
              <w:rPr>
                <w:noProof/>
                <w:sz w:val="22"/>
                <w:szCs w:val="22"/>
                <w:rPrChange w:id="610" w:author="RSR" w:date="2025-08-13T10:30:00Z">
                  <w:rPr>
                    <w:noProof/>
                  </w:rPr>
                </w:rPrChange>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14:paraId="7FAFB369" w14:textId="77777777" w:rsidR="00342C48" w:rsidRPr="00811892" w:rsidRDefault="00342C48">
            <w:pPr>
              <w:spacing w:line="276" w:lineRule="auto"/>
              <w:jc w:val="both"/>
              <w:rPr>
                <w:sz w:val="22"/>
                <w:szCs w:val="22"/>
                <w:rPrChange w:id="611" w:author="RSR" w:date="2025-08-13T10:30:00Z">
                  <w:rPr/>
                </w:rPrChange>
              </w:rPr>
              <w:pPrChange w:id="612" w:author="RSR" w:date="2025-08-13T10:31:00Z">
                <w:pPr>
                  <w:spacing w:before="40" w:after="40"/>
                  <w:jc w:val="both"/>
                </w:pPr>
              </w:pPrChange>
            </w:pPr>
            <w:r w:rsidRPr="00811892">
              <w:rPr>
                <w:noProof/>
                <w:sz w:val="22"/>
                <w:szCs w:val="22"/>
                <w:rPrChange w:id="613" w:author="RSR" w:date="2025-08-13T10:30:00Z">
                  <w:rPr>
                    <w:noProof/>
                  </w:rPr>
                </w:rPrChange>
              </w:rPr>
              <w:t>Максимален матуритет на заемите – 120 месеца за инвестиционни кредити и 60 месеца за оборотни заеми.</w:t>
            </w:r>
          </w:p>
          <w:p w14:paraId="1282B676" w14:textId="77777777" w:rsidR="00342C48" w:rsidRPr="00811892" w:rsidRDefault="00342C48">
            <w:pPr>
              <w:spacing w:line="276" w:lineRule="auto"/>
              <w:jc w:val="both"/>
              <w:rPr>
                <w:sz w:val="22"/>
                <w:szCs w:val="22"/>
                <w:rPrChange w:id="614" w:author="RSR" w:date="2025-08-13T10:30:00Z">
                  <w:rPr/>
                </w:rPrChange>
              </w:rPr>
              <w:pPrChange w:id="615" w:author="RSR" w:date="2025-08-13T10:31:00Z">
                <w:pPr>
                  <w:spacing w:before="40" w:after="40"/>
                  <w:jc w:val="both"/>
                </w:pPr>
              </w:pPrChange>
            </w:pPr>
            <w:r w:rsidRPr="00811892">
              <w:rPr>
                <w:noProof/>
                <w:sz w:val="22"/>
                <w:szCs w:val="22"/>
                <w:rPrChange w:id="616" w:author="RSR" w:date="2025-08-13T10:30:00Z">
                  <w:rPr>
                    <w:noProof/>
                  </w:rPr>
                </w:rPrChange>
              </w:rPr>
              <w:t>Минимален матуритет на заемите – 12 месеца.</w:t>
            </w:r>
          </w:p>
          <w:p w14:paraId="3B9E9553" w14:textId="77777777" w:rsidR="00342C48" w:rsidRPr="00811892" w:rsidRDefault="00342C48">
            <w:pPr>
              <w:spacing w:line="276" w:lineRule="auto"/>
              <w:jc w:val="both"/>
              <w:rPr>
                <w:sz w:val="22"/>
                <w:szCs w:val="22"/>
                <w:rPrChange w:id="617" w:author="RSR" w:date="2025-08-13T10:30:00Z">
                  <w:rPr/>
                </w:rPrChange>
              </w:rPr>
              <w:pPrChange w:id="618" w:author="RSR" w:date="2025-08-13T10:31:00Z">
                <w:pPr>
                  <w:spacing w:before="40" w:after="40"/>
                  <w:jc w:val="both"/>
                </w:pPr>
              </w:pPrChange>
            </w:pPr>
            <w:r w:rsidRPr="00811892">
              <w:rPr>
                <w:noProof/>
                <w:sz w:val="22"/>
                <w:szCs w:val="22"/>
                <w:rPrChange w:id="619" w:author="RSR" w:date="2025-08-13T10:30:00Z">
                  <w:rPr>
                    <w:noProof/>
                  </w:rPr>
                </w:rPrChange>
              </w:rPr>
              <w:t>Размер на собственото участие при инвестиционни кредити: спрямо стандартните изисквания на финансовите посредници.</w:t>
            </w:r>
          </w:p>
          <w:p w14:paraId="4DD35D6E" w14:textId="77777777" w:rsidR="00342C48" w:rsidRPr="00811892" w:rsidRDefault="00342C48">
            <w:pPr>
              <w:spacing w:line="276" w:lineRule="auto"/>
              <w:jc w:val="both"/>
              <w:rPr>
                <w:sz w:val="22"/>
                <w:szCs w:val="22"/>
                <w:rPrChange w:id="620" w:author="RSR" w:date="2025-08-13T10:30:00Z">
                  <w:rPr/>
                </w:rPrChange>
              </w:rPr>
              <w:pPrChange w:id="621" w:author="RSR" w:date="2025-08-13T10:31:00Z">
                <w:pPr>
                  <w:spacing w:before="40" w:after="40"/>
                  <w:jc w:val="both"/>
                </w:pPr>
              </w:pPrChange>
            </w:pPr>
            <w:r w:rsidRPr="00811892">
              <w:rPr>
                <w:noProof/>
                <w:sz w:val="22"/>
                <w:szCs w:val="22"/>
                <w:rPrChange w:id="622" w:author="RSR" w:date="2025-08-13T10:30:00Z">
                  <w:rPr>
                    <w:noProof/>
                  </w:rPr>
                </w:rPrChange>
              </w:rPr>
              <w:t>Процедура за включване – на портфейлен принцип;</w:t>
            </w:r>
          </w:p>
          <w:p w14:paraId="40B41B5B" w14:textId="77777777" w:rsidR="00342C48" w:rsidRPr="00811892" w:rsidRDefault="00342C48">
            <w:pPr>
              <w:spacing w:line="276" w:lineRule="auto"/>
              <w:jc w:val="both"/>
              <w:rPr>
                <w:sz w:val="22"/>
                <w:szCs w:val="22"/>
                <w:rPrChange w:id="623" w:author="RSR" w:date="2025-08-13T10:30:00Z">
                  <w:rPr/>
                </w:rPrChange>
              </w:rPr>
              <w:pPrChange w:id="624" w:author="RSR" w:date="2025-08-13T10:31:00Z">
                <w:pPr>
                  <w:spacing w:before="40" w:after="40"/>
                  <w:jc w:val="both"/>
                </w:pPr>
              </w:pPrChange>
            </w:pPr>
            <w:r w:rsidRPr="00811892">
              <w:rPr>
                <w:noProof/>
                <w:sz w:val="22"/>
                <w:szCs w:val="22"/>
                <w:rPrChange w:id="625" w:author="RSR" w:date="2025-08-13T10:30:00Z">
                  <w:rPr>
                    <w:noProof/>
                  </w:rPr>
                </w:rPrChange>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14:paraId="494A0DDC" w14:textId="77777777" w:rsidR="00342C48" w:rsidRPr="00811892" w:rsidRDefault="00342C48">
      <w:pPr>
        <w:spacing w:line="276" w:lineRule="auto"/>
        <w:rPr>
          <w:color w:val="000000"/>
          <w:sz w:val="22"/>
          <w:szCs w:val="22"/>
          <w:rPrChange w:id="626" w:author="RSR" w:date="2025-08-13T10:30:00Z">
            <w:rPr>
              <w:color w:val="000000"/>
            </w:rPr>
          </w:rPrChange>
        </w:rPr>
        <w:pPrChange w:id="627" w:author="RSR" w:date="2025-08-13T10:31:00Z">
          <w:pPr>
            <w:spacing w:before="20" w:after="20"/>
          </w:pPr>
        </w:pPrChange>
      </w:pPr>
      <w:r w:rsidRPr="00811892">
        <w:rPr>
          <w:noProof/>
          <w:color w:val="000000"/>
          <w:sz w:val="22"/>
          <w:szCs w:val="22"/>
          <w:rPrChange w:id="628" w:author="RSR" w:date="2025-08-13T10:30:00Z">
            <w:rPr>
              <w:noProof/>
              <w:color w:val="000000"/>
            </w:rPr>
          </w:rPrChange>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7CE6E4C2"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9029447" w14:textId="77777777" w:rsidR="00342C48" w:rsidRPr="00811892" w:rsidRDefault="00342C48">
            <w:pPr>
              <w:spacing w:line="276" w:lineRule="auto"/>
              <w:rPr>
                <w:sz w:val="22"/>
                <w:szCs w:val="22"/>
                <w:rPrChange w:id="629" w:author="RSR" w:date="2025-08-13T10:30:00Z">
                  <w:rPr/>
                </w:rPrChange>
              </w:rPr>
              <w:pPrChange w:id="630" w:author="RSR" w:date="2025-08-13T10:31:00Z">
                <w:pPr>
                  <w:spacing w:before="40" w:after="40"/>
                </w:pPr>
              </w:pPrChange>
            </w:pPr>
            <w:r w:rsidRPr="00811892">
              <w:rPr>
                <w:noProof/>
                <w:sz w:val="22"/>
                <w:szCs w:val="22"/>
                <w:rPrChange w:id="631" w:author="RSR" w:date="2025-08-13T10:30:00Z">
                  <w:rPr>
                    <w:noProof/>
                  </w:rPr>
                </w:rPrChange>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14:paraId="32FF3C17" w14:textId="77777777" w:rsidR="00342C48" w:rsidRPr="00811892" w:rsidRDefault="00342C48">
            <w:pPr>
              <w:spacing w:line="276" w:lineRule="auto"/>
              <w:rPr>
                <w:sz w:val="22"/>
                <w:szCs w:val="22"/>
                <w:rPrChange w:id="632" w:author="RSR" w:date="2025-08-13T10:30:00Z">
                  <w:rPr/>
                </w:rPrChange>
              </w:rPr>
              <w:pPrChange w:id="633" w:author="RSR" w:date="2025-08-13T10:31:00Z">
                <w:pPr>
                  <w:spacing w:before="40" w:after="40"/>
                </w:pPr>
              </w:pPrChange>
            </w:pPr>
            <w:r w:rsidRPr="00811892">
              <w:rPr>
                <w:noProof/>
                <w:sz w:val="22"/>
                <w:szCs w:val="22"/>
                <w:rPrChange w:id="634" w:author="RSR" w:date="2025-08-13T10:30:00Z">
                  <w:rPr>
                    <w:noProof/>
                  </w:rPr>
                </w:rPrChange>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14:paraId="04B0FF19" w14:textId="63418ED1" w:rsidR="00342C48" w:rsidRPr="00811892" w:rsidDel="00A5605B" w:rsidRDefault="00342C48">
            <w:pPr>
              <w:spacing w:line="276" w:lineRule="auto"/>
              <w:rPr>
                <w:del w:id="635" w:author="RSR" w:date="2025-08-13T10:38:00Z"/>
                <w:sz w:val="22"/>
                <w:szCs w:val="22"/>
                <w:rPrChange w:id="636" w:author="RSR" w:date="2025-08-13T10:30:00Z">
                  <w:rPr>
                    <w:del w:id="637" w:author="RSR" w:date="2025-08-13T10:38:00Z"/>
                  </w:rPr>
                </w:rPrChange>
              </w:rPr>
              <w:pPrChange w:id="638" w:author="RSR" w:date="2025-08-13T10:38:00Z">
                <w:pPr>
                  <w:spacing w:before="40" w:after="40"/>
                </w:pPr>
              </w:pPrChange>
            </w:pPr>
            <w:r w:rsidRPr="00811892">
              <w:rPr>
                <w:noProof/>
                <w:sz w:val="22"/>
                <w:szCs w:val="22"/>
                <w:rPrChange w:id="639" w:author="RSR" w:date="2025-08-13T10:30:00Z">
                  <w:rPr>
                    <w:noProof/>
                  </w:rPr>
                </w:rPrChange>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14:paraId="1537132A" w14:textId="77777777" w:rsidR="00342C48" w:rsidRPr="00811892" w:rsidRDefault="00342C48">
            <w:pPr>
              <w:spacing w:line="276" w:lineRule="auto"/>
              <w:jc w:val="both"/>
              <w:rPr>
                <w:sz w:val="22"/>
                <w:szCs w:val="22"/>
                <w:rPrChange w:id="640" w:author="RSR" w:date="2025-08-13T10:30:00Z">
                  <w:rPr/>
                </w:rPrChange>
              </w:rPr>
              <w:pPrChange w:id="641" w:author="RSR" w:date="2025-08-13T10:31:00Z">
                <w:pPr>
                  <w:spacing w:before="40" w:after="40"/>
                  <w:jc w:val="both"/>
                </w:pPr>
              </w:pPrChange>
            </w:pPr>
          </w:p>
        </w:tc>
      </w:tr>
    </w:tbl>
    <w:p w14:paraId="40E2D0A6" w14:textId="77777777" w:rsidR="00342C48" w:rsidRPr="00811892" w:rsidRDefault="00342C48">
      <w:pPr>
        <w:pStyle w:val="Heading5"/>
        <w:spacing w:before="0" w:after="0" w:line="276" w:lineRule="auto"/>
        <w:rPr>
          <w:b w:val="0"/>
          <w:i w:val="0"/>
          <w:color w:val="000000"/>
          <w:sz w:val="22"/>
          <w:szCs w:val="22"/>
          <w:rPrChange w:id="642" w:author="RSR" w:date="2025-08-13T10:30:00Z">
            <w:rPr>
              <w:b w:val="0"/>
              <w:i w:val="0"/>
              <w:color w:val="000000"/>
              <w:sz w:val="24"/>
            </w:rPr>
          </w:rPrChange>
        </w:rPr>
        <w:pPrChange w:id="643" w:author="RSR" w:date="2025-08-13T10:31:00Z">
          <w:pPr>
            <w:pStyle w:val="Heading5"/>
            <w:spacing w:before="20" w:after="20"/>
          </w:pPr>
        </w:pPrChange>
      </w:pPr>
      <w:bookmarkStart w:id="644" w:name="_Toc256001529"/>
      <w:r w:rsidRPr="00811892">
        <w:rPr>
          <w:b w:val="0"/>
          <w:i w:val="0"/>
          <w:noProof/>
          <w:color w:val="000000"/>
          <w:sz w:val="22"/>
          <w:szCs w:val="22"/>
          <w:rPrChange w:id="645" w:author="RSR" w:date="2025-08-13T10:30:00Z">
            <w:rPr>
              <w:b w:val="0"/>
              <w:i w:val="0"/>
              <w:noProof/>
              <w:color w:val="000000"/>
              <w:sz w:val="24"/>
            </w:rPr>
          </w:rPrChange>
        </w:rPr>
        <w:t>8 Информация относно оценката за държавна помощ</w:t>
      </w:r>
      <w:bookmarkEnd w:id="644"/>
    </w:p>
    <w:p w14:paraId="586B58FA" w14:textId="77777777" w:rsidR="00342C48" w:rsidRPr="00811892" w:rsidRDefault="00342C48">
      <w:pPr>
        <w:spacing w:line="276" w:lineRule="auto"/>
        <w:rPr>
          <w:color w:val="000000"/>
          <w:sz w:val="22"/>
          <w:szCs w:val="22"/>
          <w:rPrChange w:id="646" w:author="RSR" w:date="2025-08-13T10:30:00Z">
            <w:rPr>
              <w:color w:val="000000"/>
            </w:rPr>
          </w:rPrChange>
        </w:rPr>
        <w:pPrChange w:id="647" w:author="RSR" w:date="2025-08-13T10:31:00Z">
          <w:pPr>
            <w:spacing w:before="20" w:after="20"/>
          </w:pPr>
        </w:pPrChange>
      </w:pPr>
      <w:r w:rsidRPr="00811892">
        <w:rPr>
          <w:noProof/>
          <w:color w:val="000000"/>
          <w:sz w:val="22"/>
          <w:szCs w:val="22"/>
          <w:rPrChange w:id="648" w:author="RSR" w:date="2025-08-13T10:30:00Z">
            <w:rPr>
              <w:noProof/>
              <w:color w:val="000000"/>
            </w:rPr>
          </w:rPrChange>
        </w:rPr>
        <w:t>Интервенцията попада извън приложното поле на член 42 от ДФЕС и подлежи на оценка за държавна помощ:</w:t>
      </w:r>
    </w:p>
    <w:p w14:paraId="29416582" w14:textId="77777777" w:rsidR="00342C48" w:rsidRPr="00811892" w:rsidRDefault="00342C48">
      <w:pPr>
        <w:spacing w:line="276" w:lineRule="auto"/>
        <w:rPr>
          <w:color w:val="000000"/>
          <w:sz w:val="22"/>
          <w:szCs w:val="22"/>
          <w:rPrChange w:id="649" w:author="RSR" w:date="2025-08-13T10:30:00Z">
            <w:rPr>
              <w:color w:val="000000"/>
            </w:rPr>
          </w:rPrChange>
        </w:rPr>
        <w:pPrChange w:id="650" w:author="RSR" w:date="2025-08-13T10:31:00Z">
          <w:pPr>
            <w:spacing w:before="20" w:after="20"/>
          </w:pPr>
        </w:pPrChange>
      </w:pPr>
      <w:r w:rsidRPr="00811892">
        <w:rPr>
          <w:rFonts w:eastAsia="Wingdings"/>
          <w:noProof/>
          <w:color w:val="000000"/>
          <w:sz w:val="22"/>
          <w:szCs w:val="22"/>
          <w:rPrChange w:id="651" w:author="RSR" w:date="2025-08-13T10:30:00Z">
            <w:rPr>
              <w:rFonts w:ascii="Wingdings" w:eastAsia="Wingdings" w:hAnsi="Wingdings" w:cs="Wingdings"/>
              <w:noProof/>
              <w:color w:val="000000"/>
            </w:rPr>
          </w:rPrChange>
        </w:rPr>
        <w:t></w:t>
      </w:r>
      <w:r w:rsidRPr="00811892">
        <w:rPr>
          <w:noProof/>
          <w:color w:val="000000"/>
          <w:sz w:val="22"/>
          <w:szCs w:val="22"/>
          <w:rPrChange w:id="652" w:author="RSR" w:date="2025-08-13T10:30:00Z">
            <w:rPr>
              <w:noProof/>
              <w:color w:val="000000"/>
            </w:rPr>
          </w:rPrChange>
        </w:rPr>
        <w:t xml:space="preserve"> Да      </w:t>
      </w:r>
      <w:r w:rsidRPr="00811892">
        <w:rPr>
          <w:rFonts w:eastAsia="Wingdings"/>
          <w:noProof/>
          <w:color w:val="000000"/>
          <w:sz w:val="22"/>
          <w:szCs w:val="22"/>
          <w:rPrChange w:id="653" w:author="RSR" w:date="2025-08-13T10:30:00Z">
            <w:rPr>
              <w:rFonts w:ascii="Wingdings" w:eastAsia="Wingdings" w:hAnsi="Wingdings" w:cs="Wingdings"/>
              <w:noProof/>
              <w:color w:val="000000"/>
            </w:rPr>
          </w:rPrChange>
        </w:rPr>
        <w:t></w:t>
      </w:r>
      <w:r w:rsidRPr="00811892">
        <w:rPr>
          <w:noProof/>
          <w:color w:val="000000"/>
          <w:sz w:val="22"/>
          <w:szCs w:val="22"/>
          <w:rPrChange w:id="654" w:author="RSR" w:date="2025-08-13T10:30:00Z">
            <w:rPr>
              <w:noProof/>
              <w:color w:val="000000"/>
            </w:rPr>
          </w:rPrChange>
        </w:rPr>
        <w:t xml:space="preserve"> Не      </w:t>
      </w:r>
      <w:r w:rsidRPr="00811892">
        <w:rPr>
          <w:rFonts w:eastAsia="Wingdings"/>
          <w:noProof/>
          <w:color w:val="000000"/>
          <w:sz w:val="22"/>
          <w:szCs w:val="22"/>
          <w:rPrChange w:id="655" w:author="RSR" w:date="2025-08-13T10:30:00Z">
            <w:rPr>
              <w:rFonts w:ascii="Wingdings" w:eastAsia="Wingdings" w:hAnsi="Wingdings" w:cs="Wingdings"/>
              <w:noProof/>
              <w:color w:val="000000"/>
            </w:rPr>
          </w:rPrChange>
        </w:rPr>
        <w:t></w:t>
      </w:r>
      <w:r w:rsidRPr="00811892">
        <w:rPr>
          <w:noProof/>
          <w:color w:val="000000"/>
          <w:sz w:val="22"/>
          <w:szCs w:val="22"/>
          <w:rPrChange w:id="656" w:author="RSR" w:date="2025-08-13T10:30:00Z">
            <w:rPr>
              <w:noProof/>
              <w:color w:val="000000"/>
            </w:rPr>
          </w:rPrChange>
        </w:rPr>
        <w:t xml:space="preserve"> Смесено участие      </w:t>
      </w:r>
    </w:p>
    <w:p w14:paraId="4CDFFB47" w14:textId="77777777" w:rsidR="00342C48" w:rsidRPr="00811892" w:rsidRDefault="00342C48">
      <w:pPr>
        <w:spacing w:line="276" w:lineRule="auto"/>
        <w:rPr>
          <w:color w:val="000000"/>
          <w:sz w:val="22"/>
          <w:szCs w:val="22"/>
          <w:rPrChange w:id="657" w:author="RSR" w:date="2025-08-13T10:30:00Z">
            <w:rPr>
              <w:color w:val="000000"/>
            </w:rPr>
          </w:rPrChange>
        </w:rPr>
        <w:pPrChange w:id="658" w:author="RSR" w:date="2025-08-13T10:31:00Z">
          <w:pPr>
            <w:spacing w:before="20" w:after="20"/>
          </w:pPr>
        </w:pPrChange>
      </w:pPr>
    </w:p>
    <w:p w14:paraId="47B79E78" w14:textId="77777777" w:rsidR="00342C48" w:rsidRPr="00811892" w:rsidRDefault="00342C48">
      <w:pPr>
        <w:pStyle w:val="Heading5"/>
        <w:spacing w:before="0" w:after="0" w:line="276" w:lineRule="auto"/>
        <w:rPr>
          <w:b w:val="0"/>
          <w:i w:val="0"/>
          <w:color w:val="000000"/>
          <w:sz w:val="22"/>
          <w:szCs w:val="22"/>
          <w:rPrChange w:id="659" w:author="RSR" w:date="2025-08-13T10:30:00Z">
            <w:rPr>
              <w:b w:val="0"/>
              <w:i w:val="0"/>
              <w:color w:val="000000"/>
              <w:sz w:val="24"/>
            </w:rPr>
          </w:rPrChange>
        </w:rPr>
        <w:pPrChange w:id="660" w:author="RSR" w:date="2025-08-13T10:31:00Z">
          <w:pPr>
            <w:pStyle w:val="Heading5"/>
            <w:spacing w:before="20" w:after="20"/>
          </w:pPr>
        </w:pPrChange>
      </w:pPr>
      <w:bookmarkStart w:id="661" w:name="_Toc256001530"/>
      <w:r w:rsidRPr="00811892">
        <w:rPr>
          <w:b w:val="0"/>
          <w:i w:val="0"/>
          <w:noProof/>
          <w:color w:val="000000"/>
          <w:sz w:val="22"/>
          <w:szCs w:val="22"/>
          <w:rPrChange w:id="662" w:author="RSR" w:date="2025-08-13T10:30:00Z">
            <w:rPr>
              <w:b w:val="0"/>
              <w:i w:val="0"/>
              <w:noProof/>
              <w:color w:val="000000"/>
              <w:sz w:val="24"/>
            </w:rPr>
          </w:rPrChange>
        </w:rPr>
        <w:t>9 Допълнителни въпроси/информация за вида на интервенцията</w:t>
      </w:r>
      <w:bookmarkEnd w:id="661"/>
    </w:p>
    <w:p w14:paraId="6A474CF7" w14:textId="77777777" w:rsidR="00342C48" w:rsidRPr="00811892" w:rsidRDefault="00342C48">
      <w:pPr>
        <w:spacing w:line="276" w:lineRule="auto"/>
        <w:rPr>
          <w:color w:val="000000"/>
          <w:sz w:val="22"/>
          <w:szCs w:val="22"/>
          <w:rPrChange w:id="663" w:author="RSR" w:date="2025-08-13T10:30:00Z">
            <w:rPr>
              <w:color w:val="000000"/>
            </w:rPr>
          </w:rPrChange>
        </w:rPr>
        <w:pPrChange w:id="664" w:author="RSR" w:date="2025-08-13T10:31:00Z">
          <w:pPr>
            <w:spacing w:before="20" w:after="20"/>
          </w:pPr>
        </w:pPrChange>
      </w:pPr>
      <w:r w:rsidRPr="00811892">
        <w:rPr>
          <w:noProof/>
          <w:color w:val="000000"/>
          <w:sz w:val="22"/>
          <w:szCs w:val="22"/>
          <w:rPrChange w:id="665" w:author="RSR" w:date="2025-08-13T10:30:00Z">
            <w:rPr>
              <w:noProof/>
              <w:color w:val="000000"/>
            </w:rPr>
          </w:rPrChange>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2DD0F471"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C6084BC" w14:textId="77777777" w:rsidR="00342C48" w:rsidRPr="00811892" w:rsidRDefault="00342C48">
            <w:pPr>
              <w:spacing w:line="276" w:lineRule="auto"/>
              <w:rPr>
                <w:sz w:val="22"/>
                <w:szCs w:val="22"/>
                <w:rPrChange w:id="666" w:author="RSR" w:date="2025-08-13T10:30:00Z">
                  <w:rPr/>
                </w:rPrChange>
              </w:rPr>
              <w:pPrChange w:id="667" w:author="RSR" w:date="2025-08-13T10:31:00Z">
                <w:pPr>
                  <w:spacing w:before="40" w:after="40"/>
                </w:pPr>
              </w:pPrChange>
            </w:pPr>
            <w:r w:rsidRPr="00811892">
              <w:rPr>
                <w:noProof/>
                <w:sz w:val="22"/>
                <w:szCs w:val="22"/>
                <w:rPrChange w:id="668" w:author="RSR" w:date="2025-08-13T10:30:00Z">
                  <w:rPr>
                    <w:noProof/>
                  </w:rPr>
                </w:rPrChange>
              </w:rPr>
              <w:t>Недопустими дейности и разходи посочени в раздел 4.7.1., както и разходи, които не попадат в обхвата на допустимите дейности</w:t>
            </w:r>
          </w:p>
        </w:tc>
      </w:tr>
    </w:tbl>
    <w:p w14:paraId="443E6C37" w14:textId="77777777" w:rsidR="00342C48" w:rsidRPr="00811892" w:rsidRDefault="00342C48">
      <w:pPr>
        <w:spacing w:line="276" w:lineRule="auto"/>
        <w:rPr>
          <w:color w:val="000000"/>
          <w:sz w:val="22"/>
          <w:szCs w:val="22"/>
          <w:rPrChange w:id="669" w:author="RSR" w:date="2025-08-13T10:30:00Z">
            <w:rPr>
              <w:color w:val="000000"/>
              <w:sz w:val="0"/>
            </w:rPr>
          </w:rPrChange>
        </w:rPr>
        <w:pPrChange w:id="670" w:author="RSR" w:date="2025-08-13T10:31:00Z">
          <w:pPr>
            <w:spacing w:before="20" w:after="20"/>
          </w:pPr>
        </w:pPrChange>
      </w:pPr>
    </w:p>
    <w:p w14:paraId="29CA59AA" w14:textId="77777777" w:rsidR="00342C48" w:rsidRPr="00811892" w:rsidRDefault="00342C48">
      <w:pPr>
        <w:spacing w:line="276" w:lineRule="auto"/>
        <w:rPr>
          <w:color w:val="000000"/>
          <w:sz w:val="22"/>
          <w:szCs w:val="22"/>
          <w:rPrChange w:id="671" w:author="RSR" w:date="2025-08-13T10:30:00Z">
            <w:rPr>
              <w:color w:val="000000"/>
            </w:rPr>
          </w:rPrChange>
        </w:rPr>
        <w:pPrChange w:id="672" w:author="RSR" w:date="2025-08-13T10:31:00Z">
          <w:pPr>
            <w:spacing w:before="20" w:after="20"/>
          </w:pPr>
        </w:pPrChange>
      </w:pPr>
      <w:r w:rsidRPr="00811892">
        <w:rPr>
          <w:noProof/>
          <w:color w:val="000000"/>
          <w:sz w:val="22"/>
          <w:szCs w:val="22"/>
          <w:rPrChange w:id="673" w:author="RSR" w:date="2025-08-13T10:30:00Z">
            <w:rPr>
              <w:noProof/>
              <w:color w:val="000000"/>
            </w:rPr>
          </w:rPrChange>
        </w:rPr>
        <w:t>Съдържа ли инвестицията напояване?</w:t>
      </w:r>
    </w:p>
    <w:p w14:paraId="52DEA6DF" w14:textId="77777777" w:rsidR="00342C48" w:rsidRPr="00811892" w:rsidRDefault="00342C48">
      <w:pPr>
        <w:spacing w:line="276" w:lineRule="auto"/>
        <w:rPr>
          <w:color w:val="000000"/>
          <w:sz w:val="22"/>
          <w:szCs w:val="22"/>
          <w:rPrChange w:id="674" w:author="RSR" w:date="2025-08-13T10:30:00Z">
            <w:rPr>
              <w:color w:val="000000"/>
            </w:rPr>
          </w:rPrChange>
        </w:rPr>
        <w:pPrChange w:id="675" w:author="RSR" w:date="2025-08-13T10:31:00Z">
          <w:pPr>
            <w:spacing w:before="20" w:after="20"/>
          </w:pPr>
        </w:pPrChange>
      </w:pPr>
      <w:r w:rsidRPr="00811892">
        <w:rPr>
          <w:rFonts w:eastAsia="Wingdings"/>
          <w:noProof/>
          <w:color w:val="000000"/>
          <w:sz w:val="22"/>
          <w:szCs w:val="22"/>
          <w:rPrChange w:id="676" w:author="RSR" w:date="2025-08-13T10:30:00Z">
            <w:rPr>
              <w:rFonts w:ascii="Wingdings" w:eastAsia="Wingdings" w:hAnsi="Wingdings" w:cs="Wingdings"/>
              <w:noProof/>
              <w:color w:val="000000"/>
            </w:rPr>
          </w:rPrChange>
        </w:rPr>
        <w:t></w:t>
      </w:r>
      <w:r w:rsidRPr="00811892">
        <w:rPr>
          <w:noProof/>
          <w:color w:val="000000"/>
          <w:sz w:val="22"/>
          <w:szCs w:val="22"/>
          <w:rPrChange w:id="677" w:author="RSR" w:date="2025-08-13T10:30:00Z">
            <w:rPr>
              <w:noProof/>
              <w:color w:val="000000"/>
            </w:rPr>
          </w:rPrChange>
        </w:rPr>
        <w:t xml:space="preserve"> Да      </w:t>
      </w:r>
      <w:r w:rsidRPr="00811892">
        <w:rPr>
          <w:rFonts w:eastAsia="Wingdings"/>
          <w:noProof/>
          <w:color w:val="000000"/>
          <w:sz w:val="22"/>
          <w:szCs w:val="22"/>
          <w:rPrChange w:id="678" w:author="RSR" w:date="2025-08-13T10:30:00Z">
            <w:rPr>
              <w:rFonts w:ascii="Wingdings" w:eastAsia="Wingdings" w:hAnsi="Wingdings" w:cs="Wingdings"/>
              <w:noProof/>
              <w:color w:val="000000"/>
            </w:rPr>
          </w:rPrChange>
        </w:rPr>
        <w:t></w:t>
      </w:r>
      <w:r w:rsidRPr="00811892">
        <w:rPr>
          <w:noProof/>
          <w:color w:val="000000"/>
          <w:sz w:val="22"/>
          <w:szCs w:val="22"/>
          <w:rPrChange w:id="679" w:author="RSR" w:date="2025-08-13T10:30:00Z">
            <w:rPr>
              <w:noProof/>
              <w:color w:val="000000"/>
            </w:rPr>
          </w:rPrChange>
        </w:rPr>
        <w:t xml:space="preserve"> Не      </w:t>
      </w:r>
    </w:p>
    <w:p w14:paraId="42B4AA3B" w14:textId="77777777" w:rsidR="00342C48" w:rsidRPr="00811892" w:rsidRDefault="00342C48">
      <w:pPr>
        <w:spacing w:line="276" w:lineRule="auto"/>
        <w:rPr>
          <w:color w:val="000000"/>
          <w:sz w:val="22"/>
          <w:szCs w:val="22"/>
          <w:rPrChange w:id="680" w:author="RSR" w:date="2025-08-13T10:30:00Z">
            <w:rPr>
              <w:color w:val="000000"/>
              <w:sz w:val="0"/>
            </w:rPr>
          </w:rPrChange>
        </w:rPr>
        <w:pPrChange w:id="681" w:author="RSR" w:date="2025-08-13T10:31:00Z">
          <w:pPr>
            <w:spacing w:before="20" w:after="20"/>
          </w:pPr>
        </w:pPrChange>
      </w:pPr>
    </w:p>
    <w:p w14:paraId="27F35E85" w14:textId="77777777" w:rsidR="00342C48" w:rsidRPr="00811892" w:rsidRDefault="00342C48">
      <w:pPr>
        <w:spacing w:line="276" w:lineRule="auto"/>
        <w:rPr>
          <w:color w:val="000000"/>
          <w:sz w:val="22"/>
          <w:szCs w:val="22"/>
          <w:rPrChange w:id="682" w:author="RSR" w:date="2025-08-13T10:30:00Z">
            <w:rPr>
              <w:color w:val="000000"/>
            </w:rPr>
          </w:rPrChange>
        </w:rPr>
        <w:pPrChange w:id="683" w:author="RSR" w:date="2025-08-13T10:31:00Z">
          <w:pPr>
            <w:spacing w:before="20" w:after="20"/>
          </w:pPr>
        </w:pPrChange>
      </w:pPr>
      <w:r w:rsidRPr="00811892">
        <w:rPr>
          <w:noProof/>
          <w:color w:val="000000"/>
          <w:sz w:val="22"/>
          <w:szCs w:val="22"/>
          <w:rPrChange w:id="684" w:author="RSR" w:date="2025-08-13T10:30:00Z">
            <w:rPr>
              <w:noProof/>
              <w:color w:val="000000"/>
            </w:rPr>
          </w:rPrChange>
        </w:rPr>
        <w:t>за инвестициите в подобряване на съществуващи напоителни инсталации — каква потенциална икономия на вода се изисква (изразена в проценти)</w:t>
      </w:r>
    </w:p>
    <w:p w14:paraId="3E7DD9ED" w14:textId="77777777" w:rsidR="00342C48" w:rsidRPr="00811892" w:rsidRDefault="00342C48">
      <w:pPr>
        <w:spacing w:line="276" w:lineRule="auto"/>
        <w:rPr>
          <w:color w:val="000000"/>
          <w:sz w:val="22"/>
          <w:szCs w:val="22"/>
          <w:rPrChange w:id="685" w:author="RSR" w:date="2025-08-13T10:30:00Z">
            <w:rPr>
              <w:color w:val="000000"/>
            </w:rPr>
          </w:rPrChange>
        </w:rPr>
        <w:pPrChange w:id="686" w:author="RSR" w:date="2025-08-13T10:31:00Z">
          <w:pPr>
            <w:spacing w:before="20" w:after="20"/>
          </w:pPr>
        </w:pPrChange>
      </w:pPr>
      <w:r w:rsidRPr="00811892">
        <w:rPr>
          <w:noProof/>
          <w:color w:val="000000"/>
          <w:sz w:val="22"/>
          <w:szCs w:val="22"/>
          <w:rPrChange w:id="687" w:author="RSR" w:date="2025-08-13T10:30:00Z">
            <w:rPr>
              <w:noProof/>
              <w:color w:val="000000"/>
            </w:rPr>
          </w:rPrChange>
        </w:rPr>
        <w:t>Неприложимо</w:t>
      </w:r>
    </w:p>
    <w:p w14:paraId="7D1E291E" w14:textId="77777777" w:rsidR="00342C48" w:rsidRPr="00811892" w:rsidRDefault="00342C48">
      <w:pPr>
        <w:spacing w:line="276" w:lineRule="auto"/>
        <w:rPr>
          <w:color w:val="000000"/>
          <w:sz w:val="22"/>
          <w:szCs w:val="22"/>
          <w:rPrChange w:id="688" w:author="RSR" w:date="2025-08-13T10:30:00Z">
            <w:rPr>
              <w:color w:val="000000"/>
              <w:sz w:val="0"/>
            </w:rPr>
          </w:rPrChange>
        </w:rPr>
        <w:pPrChange w:id="689" w:author="RSR" w:date="2025-08-13T10:31:00Z">
          <w:pPr>
            <w:spacing w:before="20" w:after="20"/>
          </w:pPr>
        </w:pPrChange>
      </w:pPr>
    </w:p>
    <w:p w14:paraId="091C63CE" w14:textId="77777777" w:rsidR="00342C48" w:rsidRPr="00811892" w:rsidRDefault="00342C48">
      <w:pPr>
        <w:spacing w:line="276" w:lineRule="auto"/>
        <w:rPr>
          <w:color w:val="000000"/>
          <w:sz w:val="22"/>
          <w:szCs w:val="22"/>
          <w:rPrChange w:id="690" w:author="RSR" w:date="2025-08-13T10:30:00Z">
            <w:rPr>
              <w:color w:val="000000"/>
            </w:rPr>
          </w:rPrChange>
        </w:rPr>
        <w:pPrChange w:id="691" w:author="RSR" w:date="2025-08-13T10:31:00Z">
          <w:pPr>
            <w:spacing w:before="20" w:after="20"/>
          </w:pPr>
        </w:pPrChange>
      </w:pPr>
      <w:r w:rsidRPr="00811892">
        <w:rPr>
          <w:noProof/>
          <w:color w:val="000000"/>
          <w:sz w:val="22"/>
          <w:szCs w:val="22"/>
          <w:rPrChange w:id="692" w:author="RSR" w:date="2025-08-13T10:30:00Z">
            <w:rPr>
              <w:noProof/>
              <w:color w:val="000000"/>
            </w:rPr>
          </w:rPrChange>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6B558F98"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12D8BB6" w14:textId="77777777" w:rsidR="00342C48" w:rsidRPr="00811892" w:rsidRDefault="00342C48">
            <w:pPr>
              <w:spacing w:line="276" w:lineRule="auto"/>
              <w:rPr>
                <w:color w:val="000000"/>
                <w:sz w:val="22"/>
                <w:szCs w:val="22"/>
                <w:rPrChange w:id="693" w:author="RSR" w:date="2025-08-13T10:30:00Z">
                  <w:rPr>
                    <w:color w:val="000000"/>
                  </w:rPr>
                </w:rPrChange>
              </w:rPr>
              <w:pPrChange w:id="694" w:author="RSR" w:date="2025-08-13T10:31:00Z">
                <w:pPr>
                  <w:spacing w:before="20" w:after="20"/>
                </w:pPr>
              </w:pPrChange>
            </w:pPr>
          </w:p>
        </w:tc>
      </w:tr>
    </w:tbl>
    <w:p w14:paraId="4C72A930" w14:textId="77777777" w:rsidR="00342C48" w:rsidRPr="00811892" w:rsidRDefault="00342C48">
      <w:pPr>
        <w:spacing w:line="276" w:lineRule="auto"/>
        <w:rPr>
          <w:color w:val="000000"/>
          <w:sz w:val="22"/>
          <w:szCs w:val="22"/>
          <w:rPrChange w:id="695" w:author="RSR" w:date="2025-08-13T10:30:00Z">
            <w:rPr>
              <w:color w:val="000000"/>
              <w:sz w:val="0"/>
            </w:rPr>
          </w:rPrChange>
        </w:rPr>
        <w:pPrChange w:id="696" w:author="RSR" w:date="2025-08-13T10:31:00Z">
          <w:pPr>
            <w:spacing w:before="20" w:after="20"/>
          </w:pPr>
        </w:pPrChange>
      </w:pPr>
    </w:p>
    <w:p w14:paraId="65D170B9" w14:textId="77777777" w:rsidR="00342C48" w:rsidRPr="00811892" w:rsidRDefault="00342C48">
      <w:pPr>
        <w:spacing w:line="276" w:lineRule="auto"/>
        <w:rPr>
          <w:color w:val="000000"/>
          <w:sz w:val="22"/>
          <w:szCs w:val="22"/>
          <w:rPrChange w:id="697" w:author="RSR" w:date="2025-08-13T10:30:00Z">
            <w:rPr>
              <w:color w:val="000000"/>
            </w:rPr>
          </w:rPrChange>
        </w:rPr>
        <w:pPrChange w:id="698" w:author="RSR" w:date="2025-08-13T10:31:00Z">
          <w:pPr>
            <w:spacing w:before="20" w:after="20"/>
          </w:pPr>
        </w:pPrChange>
      </w:pPr>
      <w:r w:rsidRPr="00811892">
        <w:rPr>
          <w:noProof/>
          <w:color w:val="000000"/>
          <w:sz w:val="22"/>
          <w:szCs w:val="22"/>
          <w:rPrChange w:id="699" w:author="RSR" w:date="2025-08-13T10:30:00Z">
            <w:rPr>
              <w:noProof/>
              <w:color w:val="000000"/>
            </w:rPr>
          </w:rPrChange>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14:paraId="2EDE64B1" w14:textId="77777777" w:rsidR="00342C48" w:rsidRPr="00811892" w:rsidRDefault="00342C48">
      <w:pPr>
        <w:spacing w:line="276" w:lineRule="auto"/>
        <w:rPr>
          <w:color w:val="000000"/>
          <w:sz w:val="22"/>
          <w:szCs w:val="22"/>
          <w:rPrChange w:id="700" w:author="RSR" w:date="2025-08-13T10:30:00Z">
            <w:rPr>
              <w:color w:val="000000"/>
            </w:rPr>
          </w:rPrChange>
        </w:rPr>
        <w:pPrChange w:id="701" w:author="RSR" w:date="2025-08-13T10:31:00Z">
          <w:pPr>
            <w:spacing w:before="20" w:after="20"/>
          </w:pPr>
        </w:pPrChange>
      </w:pPr>
      <w:r w:rsidRPr="00811892">
        <w:rPr>
          <w:noProof/>
          <w:color w:val="000000"/>
          <w:sz w:val="22"/>
          <w:szCs w:val="22"/>
          <w:rPrChange w:id="702" w:author="RSR" w:date="2025-08-13T10:30:00Z">
            <w:rPr>
              <w:noProof/>
              <w:color w:val="000000"/>
            </w:rPr>
          </w:rPrChange>
        </w:rPr>
        <w:t>Неприложимо</w:t>
      </w:r>
    </w:p>
    <w:p w14:paraId="24C99AF7" w14:textId="77777777" w:rsidR="00342C48" w:rsidRPr="00811892" w:rsidRDefault="00342C48">
      <w:pPr>
        <w:spacing w:line="276" w:lineRule="auto"/>
        <w:rPr>
          <w:color w:val="000000"/>
          <w:sz w:val="22"/>
          <w:szCs w:val="22"/>
          <w:rPrChange w:id="703" w:author="RSR" w:date="2025-08-13T10:30:00Z">
            <w:rPr>
              <w:color w:val="000000"/>
              <w:sz w:val="0"/>
            </w:rPr>
          </w:rPrChange>
        </w:rPr>
        <w:pPrChange w:id="704" w:author="RSR" w:date="2025-08-13T10:31:00Z">
          <w:pPr>
            <w:spacing w:before="20" w:after="20"/>
          </w:pPr>
        </w:pPrChange>
      </w:pPr>
    </w:p>
    <w:p w14:paraId="654AC634" w14:textId="77777777" w:rsidR="00342C48" w:rsidRPr="00811892" w:rsidRDefault="00342C48">
      <w:pPr>
        <w:spacing w:line="276" w:lineRule="auto"/>
        <w:rPr>
          <w:color w:val="000000"/>
          <w:sz w:val="22"/>
          <w:szCs w:val="22"/>
          <w:rPrChange w:id="705" w:author="RSR" w:date="2025-08-13T10:30:00Z">
            <w:rPr>
              <w:color w:val="000000"/>
            </w:rPr>
          </w:rPrChange>
        </w:rPr>
        <w:pPrChange w:id="706" w:author="RSR" w:date="2025-08-13T10:31:00Z">
          <w:pPr>
            <w:spacing w:before="20" w:after="20"/>
          </w:pPr>
        </w:pPrChange>
      </w:pPr>
      <w:r w:rsidRPr="00811892">
        <w:rPr>
          <w:noProof/>
          <w:color w:val="000000"/>
          <w:sz w:val="22"/>
          <w:szCs w:val="22"/>
          <w:rPrChange w:id="707" w:author="RSR" w:date="2025-08-13T10:30:00Z">
            <w:rPr>
              <w:noProof/>
              <w:color w:val="000000"/>
            </w:rPr>
          </w:rPrChange>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785C9C2C"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0A295E1" w14:textId="77777777" w:rsidR="00342C48" w:rsidRPr="00811892" w:rsidRDefault="00342C48">
            <w:pPr>
              <w:spacing w:line="276" w:lineRule="auto"/>
              <w:rPr>
                <w:color w:val="000000"/>
                <w:sz w:val="22"/>
                <w:szCs w:val="22"/>
                <w:rPrChange w:id="708" w:author="RSR" w:date="2025-08-13T10:30:00Z">
                  <w:rPr>
                    <w:color w:val="000000"/>
                  </w:rPr>
                </w:rPrChange>
              </w:rPr>
              <w:pPrChange w:id="709" w:author="RSR" w:date="2025-08-13T10:31:00Z">
                <w:pPr>
                  <w:spacing w:before="20" w:after="20"/>
                </w:pPr>
              </w:pPrChange>
            </w:pPr>
          </w:p>
        </w:tc>
      </w:tr>
    </w:tbl>
    <w:p w14:paraId="13E0301C" w14:textId="77777777" w:rsidR="00342C48" w:rsidRPr="00811892" w:rsidRDefault="00342C48">
      <w:pPr>
        <w:spacing w:line="276" w:lineRule="auto"/>
        <w:rPr>
          <w:color w:val="000000"/>
          <w:sz w:val="22"/>
          <w:szCs w:val="22"/>
          <w:rPrChange w:id="710" w:author="RSR" w:date="2025-08-13T10:30:00Z">
            <w:rPr>
              <w:color w:val="000000"/>
            </w:rPr>
          </w:rPrChange>
        </w:rPr>
        <w:pPrChange w:id="711" w:author="RSR" w:date="2025-08-13T10:31:00Z">
          <w:pPr>
            <w:spacing w:before="20" w:after="20"/>
          </w:pPr>
        </w:pPrChange>
      </w:pPr>
    </w:p>
    <w:p w14:paraId="1AA26563" w14:textId="77777777" w:rsidR="00342C48" w:rsidRPr="00811892" w:rsidRDefault="00342C48">
      <w:pPr>
        <w:pStyle w:val="Heading5"/>
        <w:spacing w:before="0" w:after="0" w:line="276" w:lineRule="auto"/>
        <w:rPr>
          <w:b w:val="0"/>
          <w:i w:val="0"/>
          <w:color w:val="000000"/>
          <w:sz w:val="22"/>
          <w:szCs w:val="22"/>
          <w:rPrChange w:id="712" w:author="RSR" w:date="2025-08-13T10:30:00Z">
            <w:rPr>
              <w:b w:val="0"/>
              <w:i w:val="0"/>
              <w:color w:val="000000"/>
              <w:sz w:val="24"/>
            </w:rPr>
          </w:rPrChange>
        </w:rPr>
        <w:pPrChange w:id="713" w:author="RSR" w:date="2025-08-13T10:31:00Z">
          <w:pPr>
            <w:pStyle w:val="Heading5"/>
            <w:spacing w:before="20" w:after="20"/>
          </w:pPr>
        </w:pPrChange>
      </w:pPr>
      <w:bookmarkStart w:id="714" w:name="_Toc256001531"/>
      <w:r w:rsidRPr="00811892">
        <w:rPr>
          <w:b w:val="0"/>
          <w:i w:val="0"/>
          <w:noProof/>
          <w:color w:val="000000"/>
          <w:sz w:val="22"/>
          <w:szCs w:val="22"/>
          <w:rPrChange w:id="715" w:author="RSR" w:date="2025-08-13T10:30:00Z">
            <w:rPr>
              <w:b w:val="0"/>
              <w:i w:val="0"/>
              <w:noProof/>
              <w:color w:val="000000"/>
              <w:sz w:val="24"/>
            </w:rPr>
          </w:rPrChange>
        </w:rPr>
        <w:t>10 Съответствие с правилата на СТО</w:t>
      </w:r>
      <w:bookmarkEnd w:id="714"/>
    </w:p>
    <w:p w14:paraId="631837D1" w14:textId="77777777" w:rsidR="00342C48" w:rsidRPr="00811892" w:rsidRDefault="00342C48">
      <w:pPr>
        <w:spacing w:line="276" w:lineRule="auto"/>
        <w:rPr>
          <w:color w:val="000000"/>
          <w:sz w:val="22"/>
          <w:szCs w:val="22"/>
          <w:rPrChange w:id="716" w:author="RSR" w:date="2025-08-13T10:30:00Z">
            <w:rPr>
              <w:color w:val="000000"/>
            </w:rPr>
          </w:rPrChange>
        </w:rPr>
        <w:pPrChange w:id="717" w:author="RSR" w:date="2025-08-13T10:31:00Z">
          <w:pPr>
            <w:spacing w:before="20" w:after="20"/>
          </w:pPr>
        </w:pPrChange>
      </w:pPr>
      <w:r w:rsidRPr="00811892">
        <w:rPr>
          <w:noProof/>
          <w:color w:val="000000"/>
          <w:sz w:val="22"/>
          <w:szCs w:val="22"/>
          <w:rPrChange w:id="718" w:author="RSR" w:date="2025-08-13T10:30:00Z">
            <w:rPr>
              <w:noProof/>
              <w:color w:val="000000"/>
            </w:rPr>
          </w:rPrChange>
        </w:rPr>
        <w:t xml:space="preserve"> Зелена кутия</w:t>
      </w:r>
    </w:p>
    <w:p w14:paraId="33223740" w14:textId="77777777" w:rsidR="00342C48" w:rsidRPr="00811892" w:rsidRDefault="00342C48">
      <w:pPr>
        <w:spacing w:line="276" w:lineRule="auto"/>
        <w:rPr>
          <w:color w:val="000000"/>
          <w:sz w:val="22"/>
          <w:szCs w:val="22"/>
          <w:rPrChange w:id="719" w:author="RSR" w:date="2025-08-13T10:30:00Z">
            <w:rPr>
              <w:color w:val="000000"/>
            </w:rPr>
          </w:rPrChange>
        </w:rPr>
        <w:pPrChange w:id="720" w:author="RSR" w:date="2025-08-13T10:31:00Z">
          <w:pPr>
            <w:spacing w:before="20" w:after="20"/>
          </w:pPr>
        </w:pPrChange>
      </w:pPr>
      <w:r w:rsidRPr="00811892">
        <w:rPr>
          <w:noProof/>
          <w:color w:val="000000"/>
          <w:sz w:val="22"/>
          <w:szCs w:val="22"/>
          <w:rPrChange w:id="721" w:author="RSR" w:date="2025-08-13T10:30:00Z">
            <w:rPr>
              <w:noProof/>
              <w:color w:val="000000"/>
            </w:rPr>
          </w:rPrChange>
        </w:rPr>
        <w:t>Параграф 11 от приложение 2 към Споразумението за СТО</w:t>
      </w:r>
    </w:p>
    <w:p w14:paraId="42AE626C" w14:textId="77777777" w:rsidR="00342C48" w:rsidRPr="00811892" w:rsidRDefault="00342C48">
      <w:pPr>
        <w:spacing w:line="276" w:lineRule="auto"/>
        <w:rPr>
          <w:color w:val="000000"/>
          <w:sz w:val="22"/>
          <w:szCs w:val="22"/>
          <w:rPrChange w:id="722" w:author="RSR" w:date="2025-08-13T10:30:00Z">
            <w:rPr>
              <w:color w:val="000000"/>
            </w:rPr>
          </w:rPrChange>
        </w:rPr>
        <w:pPrChange w:id="723" w:author="RSR" w:date="2025-08-13T10:31:00Z">
          <w:pPr>
            <w:spacing w:before="20" w:after="20"/>
          </w:pPr>
        </w:pPrChange>
      </w:pPr>
      <w:r w:rsidRPr="00811892">
        <w:rPr>
          <w:noProof/>
          <w:color w:val="000000"/>
          <w:sz w:val="22"/>
          <w:szCs w:val="22"/>
          <w:rPrChange w:id="724" w:author="RSR" w:date="2025-08-13T10:30:00Z">
            <w:rPr>
              <w:noProof/>
              <w:color w:val="000000"/>
            </w:rPr>
          </w:rPrChange>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14:paraId="4B72DC75"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702B0B6" w14:textId="77777777" w:rsidR="00342C48" w:rsidRPr="00811892" w:rsidRDefault="00342C48">
            <w:pPr>
              <w:spacing w:line="276" w:lineRule="auto"/>
              <w:jc w:val="both"/>
              <w:rPr>
                <w:sz w:val="22"/>
                <w:szCs w:val="22"/>
                <w:rPrChange w:id="725" w:author="RSR" w:date="2025-08-13T10:30:00Z">
                  <w:rPr/>
                </w:rPrChange>
              </w:rPr>
              <w:pPrChange w:id="726" w:author="RSR" w:date="2025-08-13T10:31:00Z">
                <w:pPr>
                  <w:spacing w:before="40" w:after="40"/>
                  <w:jc w:val="both"/>
                </w:pPr>
              </w:pPrChange>
            </w:pPr>
            <w:r w:rsidRPr="00811892">
              <w:rPr>
                <w:noProof/>
                <w:sz w:val="22"/>
                <w:szCs w:val="22"/>
                <w:rPrChange w:id="727" w:author="RSR" w:date="2025-08-13T10:30:00Z">
                  <w:rPr>
                    <w:noProof/>
                  </w:rPr>
                </w:rPrChange>
              </w:rPr>
              <w:t>Интервенцията „Инвестициите в земеделски стопанства, насочени към опазване на компонентите на околната среда“ е в съответствие с т. 11 от Приложение 2 на Споразумението за земеделие на СТО, тъй като:</w:t>
            </w:r>
          </w:p>
          <w:p w14:paraId="7D420A09" w14:textId="77777777" w:rsidR="00342C48" w:rsidRPr="00811892" w:rsidRDefault="00342C48">
            <w:pPr>
              <w:spacing w:line="276" w:lineRule="auto"/>
              <w:jc w:val="both"/>
              <w:rPr>
                <w:sz w:val="22"/>
                <w:szCs w:val="22"/>
                <w:rPrChange w:id="728" w:author="RSR" w:date="2025-08-13T10:30:00Z">
                  <w:rPr/>
                </w:rPrChange>
              </w:rPr>
              <w:pPrChange w:id="729" w:author="RSR" w:date="2025-08-13T10:31:00Z">
                <w:pPr>
                  <w:spacing w:before="40" w:after="40"/>
                  <w:jc w:val="both"/>
                </w:pPr>
              </w:pPrChange>
            </w:pPr>
            <w:r w:rsidRPr="00811892">
              <w:rPr>
                <w:noProof/>
                <w:sz w:val="22"/>
                <w:szCs w:val="22"/>
                <w:rPrChange w:id="730" w:author="RSR" w:date="2025-08-13T10:30:00Z">
                  <w:rPr>
                    <w:noProof/>
                  </w:rPr>
                </w:rPrChange>
              </w:rPr>
              <w:t>1. Правила за отпускане на плащанията са съобразени с основните параметри, заложени в Стратегическия план. При тази интервенция могат да се реализират само видовете операции, които ще допринесат за подобряване на конкурентоспособността на земеделското стопанство и ориентацията му към пазара в резултат на неговото преструктуриране;</w:t>
            </w:r>
          </w:p>
          <w:p w14:paraId="6987E5E4" w14:textId="77777777" w:rsidR="00342C48" w:rsidRPr="00811892" w:rsidRDefault="00342C48">
            <w:pPr>
              <w:spacing w:line="276" w:lineRule="auto"/>
              <w:jc w:val="both"/>
              <w:rPr>
                <w:sz w:val="22"/>
                <w:szCs w:val="22"/>
                <w:rPrChange w:id="731" w:author="RSR" w:date="2025-08-13T10:30:00Z">
                  <w:rPr/>
                </w:rPrChange>
              </w:rPr>
              <w:pPrChange w:id="732" w:author="RSR" w:date="2025-08-13T10:31:00Z">
                <w:pPr>
                  <w:spacing w:before="40" w:after="40"/>
                  <w:jc w:val="both"/>
                </w:pPr>
              </w:pPrChange>
            </w:pPr>
            <w:r w:rsidRPr="00811892">
              <w:rPr>
                <w:noProof/>
                <w:sz w:val="22"/>
                <w:szCs w:val="22"/>
                <w:rPrChange w:id="733" w:author="RSR" w:date="2025-08-13T10:30:00Z">
                  <w:rPr>
                    <w:noProof/>
                  </w:rPr>
                </w:rPrChange>
              </w:rPr>
              <w:t>2. Размерът на плащанията не зависи от вида, обема и цената на продукцията през годините на реализация на инвестицията, а от самата инвестиция;</w:t>
            </w:r>
          </w:p>
          <w:p w14:paraId="1D8B47F4" w14:textId="77777777" w:rsidR="00342C48" w:rsidRPr="00811892" w:rsidRDefault="00342C48">
            <w:pPr>
              <w:spacing w:line="276" w:lineRule="auto"/>
              <w:jc w:val="both"/>
              <w:rPr>
                <w:sz w:val="22"/>
                <w:szCs w:val="22"/>
                <w:rPrChange w:id="734" w:author="RSR" w:date="2025-08-13T10:30:00Z">
                  <w:rPr/>
                </w:rPrChange>
              </w:rPr>
              <w:pPrChange w:id="735" w:author="RSR" w:date="2025-08-13T10:31:00Z">
                <w:pPr>
                  <w:spacing w:before="40" w:after="40"/>
                  <w:jc w:val="both"/>
                </w:pPr>
              </w:pPrChange>
            </w:pPr>
            <w:r w:rsidRPr="00811892">
              <w:rPr>
                <w:noProof/>
                <w:sz w:val="22"/>
                <w:szCs w:val="22"/>
                <w:rPrChange w:id="736" w:author="RSR" w:date="2025-08-13T10:30:00Z">
                  <w:rPr>
                    <w:noProof/>
                  </w:rPr>
                </w:rPrChange>
              </w:rPr>
              <w:t>3. Плащанията са само срещу доказване на реално извършените разходи за инвестицията и са обвързани с периода на изпълнени на проекта.</w:t>
            </w:r>
          </w:p>
          <w:p w14:paraId="0354133E" w14:textId="77777777" w:rsidR="00342C48" w:rsidRPr="00811892" w:rsidRDefault="00342C48">
            <w:pPr>
              <w:spacing w:line="276" w:lineRule="auto"/>
              <w:rPr>
                <w:sz w:val="22"/>
                <w:szCs w:val="22"/>
                <w:rPrChange w:id="737" w:author="RSR" w:date="2025-08-13T10:30:00Z">
                  <w:rPr/>
                </w:rPrChange>
              </w:rPr>
              <w:pPrChange w:id="738" w:author="RSR" w:date="2025-08-13T10:31:00Z">
                <w:pPr>
                  <w:spacing w:before="40" w:after="40"/>
                </w:pPr>
              </w:pPrChange>
            </w:pPr>
            <w:r w:rsidRPr="00811892">
              <w:rPr>
                <w:noProof/>
                <w:sz w:val="22"/>
                <w:szCs w:val="22"/>
                <w:rPrChange w:id="739" w:author="RSR" w:date="2025-08-13T10:30:00Z">
                  <w:rPr>
                    <w:noProof/>
                  </w:rPr>
                </w:rPrChange>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14:paraId="1080516C" w14:textId="77777777" w:rsidR="00342C48" w:rsidRPr="00811892" w:rsidRDefault="00342C48">
      <w:pPr>
        <w:pStyle w:val="Heading5"/>
        <w:spacing w:before="0" w:after="0" w:line="276" w:lineRule="auto"/>
        <w:rPr>
          <w:b w:val="0"/>
          <w:i w:val="0"/>
          <w:color w:val="000000"/>
          <w:sz w:val="22"/>
          <w:szCs w:val="22"/>
          <w:rPrChange w:id="740" w:author="RSR" w:date="2025-08-13T10:30:00Z">
            <w:rPr>
              <w:b w:val="0"/>
              <w:i w:val="0"/>
              <w:color w:val="000000"/>
              <w:sz w:val="24"/>
            </w:rPr>
          </w:rPrChange>
        </w:rPr>
        <w:pPrChange w:id="741" w:author="RSR" w:date="2025-08-13T10:31:00Z">
          <w:pPr>
            <w:pStyle w:val="Heading5"/>
            <w:spacing w:before="20" w:after="20"/>
          </w:pPr>
        </w:pPrChange>
      </w:pPr>
      <w:bookmarkStart w:id="742" w:name="_Toc256001532"/>
      <w:r w:rsidRPr="00811892">
        <w:rPr>
          <w:b w:val="0"/>
          <w:i w:val="0"/>
          <w:noProof/>
          <w:color w:val="000000"/>
          <w:sz w:val="22"/>
          <w:szCs w:val="22"/>
          <w:rPrChange w:id="743" w:author="RSR" w:date="2025-08-13T10:30:00Z">
            <w:rPr>
              <w:b w:val="0"/>
              <w:i w:val="0"/>
              <w:noProof/>
              <w:color w:val="000000"/>
              <w:sz w:val="24"/>
            </w:rPr>
          </w:rPrChange>
        </w:rPr>
        <w:t>11 Процентно участие, приложимо за тази интервенция</w:t>
      </w:r>
      <w:bookmarkEnd w:id="7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34"/>
        <w:gridCol w:w="1889"/>
        <w:gridCol w:w="1897"/>
        <w:gridCol w:w="1978"/>
      </w:tblGrid>
      <w:tr w:rsidR="00342C48" w:rsidRPr="00811892" w14:paraId="64AF3199"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5C04958" w14:textId="77777777" w:rsidR="00342C48" w:rsidRPr="00811892" w:rsidRDefault="00342C48">
            <w:pPr>
              <w:spacing w:line="276" w:lineRule="auto"/>
              <w:rPr>
                <w:b/>
                <w:color w:val="000000"/>
                <w:sz w:val="22"/>
                <w:szCs w:val="22"/>
                <w:rPrChange w:id="744" w:author="RSR" w:date="2025-08-13T10:30:00Z">
                  <w:rPr>
                    <w:b/>
                    <w:color w:val="000000"/>
                    <w:sz w:val="20"/>
                  </w:rPr>
                </w:rPrChange>
              </w:rPr>
              <w:pPrChange w:id="745" w:author="RSR" w:date="2025-08-13T10:31:00Z">
                <w:pPr>
                  <w:spacing w:before="20" w:after="20"/>
                </w:pPr>
              </w:pPrChange>
            </w:pPr>
            <w:r w:rsidRPr="00811892">
              <w:rPr>
                <w:b/>
                <w:noProof/>
                <w:color w:val="000000"/>
                <w:sz w:val="22"/>
                <w:szCs w:val="22"/>
                <w:rPrChange w:id="746" w:author="RSR" w:date="2025-08-13T10:30:00Z">
                  <w:rPr>
                    <w:b/>
                    <w:noProof/>
                    <w:color w:val="000000"/>
                    <w:sz w:val="20"/>
                  </w:rPr>
                </w:rPrChange>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CCA75C8" w14:textId="77777777" w:rsidR="00342C48" w:rsidRPr="00811892" w:rsidRDefault="00342C48">
            <w:pPr>
              <w:spacing w:line="276" w:lineRule="auto"/>
              <w:rPr>
                <w:b/>
                <w:color w:val="000000"/>
                <w:sz w:val="22"/>
                <w:szCs w:val="22"/>
                <w:rPrChange w:id="747" w:author="RSR" w:date="2025-08-13T10:30:00Z">
                  <w:rPr>
                    <w:b/>
                    <w:color w:val="000000"/>
                    <w:sz w:val="20"/>
                  </w:rPr>
                </w:rPrChange>
              </w:rPr>
              <w:pPrChange w:id="748" w:author="RSR" w:date="2025-08-13T10:31:00Z">
                <w:pPr>
                  <w:spacing w:before="20" w:after="20"/>
                </w:pPr>
              </w:pPrChange>
            </w:pPr>
            <w:r w:rsidRPr="00811892">
              <w:rPr>
                <w:b/>
                <w:noProof/>
                <w:color w:val="000000"/>
                <w:sz w:val="22"/>
                <w:szCs w:val="22"/>
                <w:rPrChange w:id="749" w:author="RSR" w:date="2025-08-13T10:30:00Z">
                  <w:rPr>
                    <w:b/>
                    <w:noProof/>
                    <w:color w:val="000000"/>
                    <w:sz w:val="20"/>
                  </w:rPr>
                </w:rPrChange>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E155810" w14:textId="77777777" w:rsidR="00342C48" w:rsidRPr="00811892" w:rsidRDefault="00342C48">
            <w:pPr>
              <w:spacing w:line="276" w:lineRule="auto"/>
              <w:rPr>
                <w:b/>
                <w:color w:val="000000"/>
                <w:sz w:val="22"/>
                <w:szCs w:val="22"/>
                <w:rPrChange w:id="750" w:author="RSR" w:date="2025-08-13T10:30:00Z">
                  <w:rPr>
                    <w:b/>
                    <w:color w:val="000000"/>
                    <w:sz w:val="20"/>
                  </w:rPr>
                </w:rPrChange>
              </w:rPr>
              <w:pPrChange w:id="751" w:author="RSR" w:date="2025-08-13T10:31:00Z">
                <w:pPr>
                  <w:spacing w:before="20" w:after="20"/>
                </w:pPr>
              </w:pPrChange>
            </w:pPr>
            <w:r w:rsidRPr="00811892">
              <w:rPr>
                <w:b/>
                <w:noProof/>
                <w:color w:val="000000"/>
                <w:sz w:val="22"/>
                <w:szCs w:val="22"/>
                <w:rPrChange w:id="752" w:author="RSR" w:date="2025-08-13T10:30:00Z">
                  <w:rPr>
                    <w:b/>
                    <w:noProof/>
                    <w:color w:val="000000"/>
                    <w:sz w:val="20"/>
                  </w:rPr>
                </w:rPrChange>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3E058EB" w14:textId="77777777" w:rsidR="00342C48" w:rsidRPr="00811892" w:rsidRDefault="00342C48">
            <w:pPr>
              <w:spacing w:line="276" w:lineRule="auto"/>
              <w:rPr>
                <w:b/>
                <w:color w:val="000000"/>
                <w:sz w:val="22"/>
                <w:szCs w:val="22"/>
                <w:rPrChange w:id="753" w:author="RSR" w:date="2025-08-13T10:30:00Z">
                  <w:rPr>
                    <w:b/>
                    <w:color w:val="000000"/>
                    <w:sz w:val="20"/>
                  </w:rPr>
                </w:rPrChange>
              </w:rPr>
              <w:pPrChange w:id="754" w:author="RSR" w:date="2025-08-13T10:31:00Z">
                <w:pPr>
                  <w:spacing w:before="20" w:after="20"/>
                </w:pPr>
              </w:pPrChange>
            </w:pPr>
            <w:r w:rsidRPr="00811892">
              <w:rPr>
                <w:b/>
                <w:noProof/>
                <w:color w:val="000000"/>
                <w:sz w:val="22"/>
                <w:szCs w:val="22"/>
                <w:rPrChange w:id="755" w:author="RSR" w:date="2025-08-13T10:30:00Z">
                  <w:rPr>
                    <w:b/>
                    <w:noProof/>
                    <w:color w:val="000000"/>
                    <w:sz w:val="20"/>
                  </w:rPr>
                </w:rPrChange>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0C019EC" w14:textId="77777777" w:rsidR="00342C48" w:rsidRPr="00811892" w:rsidRDefault="00342C48">
            <w:pPr>
              <w:spacing w:line="276" w:lineRule="auto"/>
              <w:rPr>
                <w:color w:val="000000"/>
                <w:sz w:val="22"/>
                <w:szCs w:val="22"/>
                <w:rPrChange w:id="756" w:author="RSR" w:date="2025-08-13T10:30:00Z">
                  <w:rPr>
                    <w:color w:val="000000"/>
                    <w:sz w:val="20"/>
                  </w:rPr>
                </w:rPrChange>
              </w:rPr>
              <w:pPrChange w:id="757" w:author="RSR" w:date="2025-08-13T10:31:00Z">
                <w:pPr>
                  <w:spacing w:before="20" w:after="20"/>
                </w:pPr>
              </w:pPrChange>
            </w:pPr>
            <w:r w:rsidRPr="00811892">
              <w:rPr>
                <w:b/>
                <w:noProof/>
                <w:color w:val="000000"/>
                <w:sz w:val="22"/>
                <w:szCs w:val="22"/>
                <w:rPrChange w:id="758" w:author="RSR" w:date="2025-08-13T10:30:00Z">
                  <w:rPr>
                    <w:b/>
                    <w:noProof/>
                    <w:color w:val="000000"/>
                    <w:sz w:val="20"/>
                  </w:rPr>
                </w:rPrChange>
              </w:rPr>
              <w:t>Максимална ставка</w:t>
            </w:r>
          </w:p>
        </w:tc>
      </w:tr>
      <w:tr w:rsidR="00342C48" w:rsidRPr="00811892" w14:paraId="3C7A7274" w14:textId="77777777" w:rsidTr="00692C5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00EA3A2" w14:textId="77777777" w:rsidR="00342C48" w:rsidRPr="00811892" w:rsidRDefault="00342C48">
            <w:pPr>
              <w:spacing w:line="276" w:lineRule="auto"/>
              <w:rPr>
                <w:color w:val="000000"/>
                <w:sz w:val="22"/>
                <w:szCs w:val="22"/>
                <w:rPrChange w:id="759" w:author="RSR" w:date="2025-08-13T10:30:00Z">
                  <w:rPr>
                    <w:color w:val="000000"/>
                    <w:sz w:val="20"/>
                  </w:rPr>
                </w:rPrChange>
              </w:rPr>
              <w:pPrChange w:id="760" w:author="RSR" w:date="2025-08-13T10:31:00Z">
                <w:pPr>
                  <w:spacing w:before="20" w:after="20"/>
                </w:pPr>
              </w:pPrChange>
            </w:pPr>
            <w:r w:rsidRPr="00811892">
              <w:rPr>
                <w:noProof/>
                <w:color w:val="000000"/>
                <w:sz w:val="22"/>
                <w:szCs w:val="22"/>
                <w:rPrChange w:id="761" w:author="RSR" w:date="2025-08-13T10:30:00Z">
                  <w:rPr>
                    <w:noProof/>
                    <w:color w:val="000000"/>
                    <w:sz w:val="20"/>
                  </w:rPr>
                </w:rPrChange>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CA8561E" w14:textId="77777777" w:rsidR="00342C48" w:rsidRPr="00811892" w:rsidRDefault="00342C48">
            <w:pPr>
              <w:spacing w:line="276" w:lineRule="auto"/>
              <w:rPr>
                <w:color w:val="000000"/>
                <w:sz w:val="22"/>
                <w:szCs w:val="22"/>
                <w:rPrChange w:id="762" w:author="RSR" w:date="2025-08-13T10:30:00Z">
                  <w:rPr>
                    <w:color w:val="000000"/>
                    <w:sz w:val="20"/>
                  </w:rPr>
                </w:rPrChange>
              </w:rPr>
              <w:pPrChange w:id="763" w:author="RSR" w:date="2025-08-13T10:31:00Z">
                <w:pPr>
                  <w:spacing w:before="20" w:after="20"/>
                </w:pPr>
              </w:pPrChange>
            </w:pPr>
            <w:r w:rsidRPr="00811892">
              <w:rPr>
                <w:noProof/>
                <w:color w:val="000000"/>
                <w:sz w:val="22"/>
                <w:szCs w:val="22"/>
                <w:rPrChange w:id="764" w:author="RSR" w:date="2025-08-13T10:30:00Z">
                  <w:rPr>
                    <w:noProof/>
                    <w:color w:val="000000"/>
                    <w:sz w:val="20"/>
                  </w:rPr>
                </w:rPrChange>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0FC95B1" w14:textId="77777777" w:rsidR="00342C48" w:rsidRPr="00811892" w:rsidRDefault="00342C48">
            <w:pPr>
              <w:spacing w:line="276" w:lineRule="auto"/>
              <w:jc w:val="right"/>
              <w:rPr>
                <w:color w:val="000000"/>
                <w:sz w:val="22"/>
                <w:szCs w:val="22"/>
                <w:rPrChange w:id="765" w:author="RSR" w:date="2025-08-13T10:30:00Z">
                  <w:rPr>
                    <w:color w:val="000000"/>
                    <w:sz w:val="20"/>
                  </w:rPr>
                </w:rPrChange>
              </w:rPr>
              <w:pPrChange w:id="766" w:author="RSR" w:date="2025-08-13T10:31:00Z">
                <w:pPr>
                  <w:spacing w:before="20" w:after="20"/>
                  <w:jc w:val="right"/>
                </w:pPr>
              </w:pPrChange>
            </w:pPr>
            <w:r w:rsidRPr="00811892">
              <w:rPr>
                <w:noProof/>
                <w:color w:val="000000"/>
                <w:sz w:val="22"/>
                <w:szCs w:val="22"/>
                <w:rPrChange w:id="767" w:author="RSR" w:date="2025-08-13T10:30:00Z">
                  <w:rPr>
                    <w:noProof/>
                    <w:color w:val="000000"/>
                    <w:sz w:val="20"/>
                  </w:rPr>
                </w:rPrChange>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5076425" w14:textId="77777777" w:rsidR="00342C48" w:rsidRPr="00811892" w:rsidRDefault="00342C48">
            <w:pPr>
              <w:spacing w:line="276" w:lineRule="auto"/>
              <w:jc w:val="right"/>
              <w:rPr>
                <w:color w:val="000000"/>
                <w:sz w:val="22"/>
                <w:szCs w:val="22"/>
                <w:rPrChange w:id="768" w:author="RSR" w:date="2025-08-13T10:30:00Z">
                  <w:rPr>
                    <w:color w:val="000000"/>
                    <w:sz w:val="20"/>
                  </w:rPr>
                </w:rPrChange>
              </w:rPr>
              <w:pPrChange w:id="769" w:author="RSR" w:date="2025-08-13T10:31:00Z">
                <w:pPr>
                  <w:spacing w:before="20" w:after="20"/>
                  <w:jc w:val="right"/>
                </w:pPr>
              </w:pPrChange>
            </w:pPr>
            <w:r w:rsidRPr="00811892">
              <w:rPr>
                <w:noProof/>
                <w:color w:val="000000"/>
                <w:sz w:val="22"/>
                <w:szCs w:val="22"/>
                <w:rPrChange w:id="770" w:author="RSR" w:date="2025-08-13T10:30:00Z">
                  <w:rPr>
                    <w:noProof/>
                    <w:color w:val="000000"/>
                    <w:sz w:val="20"/>
                  </w:rPr>
                </w:rPrChange>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99A5CC" w14:textId="77777777" w:rsidR="00342C48" w:rsidRPr="00811892" w:rsidRDefault="00342C48">
            <w:pPr>
              <w:spacing w:line="276" w:lineRule="auto"/>
              <w:jc w:val="right"/>
              <w:rPr>
                <w:color w:val="000000"/>
                <w:sz w:val="22"/>
                <w:szCs w:val="22"/>
                <w:rPrChange w:id="771" w:author="RSR" w:date="2025-08-13T10:30:00Z">
                  <w:rPr>
                    <w:color w:val="000000"/>
                    <w:sz w:val="20"/>
                  </w:rPr>
                </w:rPrChange>
              </w:rPr>
              <w:pPrChange w:id="772" w:author="RSR" w:date="2025-08-13T10:31:00Z">
                <w:pPr>
                  <w:spacing w:before="20" w:after="20"/>
                  <w:jc w:val="right"/>
                </w:pPr>
              </w:pPrChange>
            </w:pPr>
            <w:r w:rsidRPr="00811892">
              <w:rPr>
                <w:noProof/>
                <w:color w:val="000000"/>
                <w:sz w:val="22"/>
                <w:szCs w:val="22"/>
                <w:rPrChange w:id="773" w:author="RSR" w:date="2025-08-13T10:30:00Z">
                  <w:rPr>
                    <w:noProof/>
                    <w:color w:val="000000"/>
                    <w:sz w:val="20"/>
                  </w:rPr>
                </w:rPrChange>
              </w:rPr>
              <w:t>85,00%</w:t>
            </w:r>
          </w:p>
        </w:tc>
      </w:tr>
    </w:tbl>
    <w:p w14:paraId="4085A2D5" w14:textId="77777777" w:rsidR="00397E4D" w:rsidRPr="00397E4D" w:rsidRDefault="00397E4D" w:rsidP="00397E4D">
      <w:pPr>
        <w:spacing w:line="276" w:lineRule="auto"/>
        <w:rPr>
          <w:color w:val="000000"/>
          <w:sz w:val="22"/>
          <w:szCs w:val="22"/>
          <w:rPrChange w:id="774" w:author="RSR" w:date="2025-08-13T10:30:00Z">
            <w:rPr>
              <w:color w:val="000000"/>
            </w:rPr>
          </w:rPrChange>
        </w:rPr>
        <w:sectPr w:rsidR="00397E4D" w:rsidRPr="00397E4D" w:rsidSect="00342C48">
          <w:footerReference w:type="default" r:id="rId7"/>
          <w:pgSz w:w="11906" w:h="16838"/>
          <w:pgMar w:top="720" w:right="720" w:bottom="864" w:left="936" w:header="288" w:footer="72" w:gutter="0"/>
          <w:pgNumType w:start="1130"/>
          <w:cols w:space="720"/>
          <w:noEndnote/>
          <w:docGrid w:linePitch="360"/>
        </w:sectPr>
        <w:pPrChange w:id="775" w:author="RSR" w:date="2025-08-13T10:31:00Z">
          <w:pPr>
            <w:spacing w:before="20" w:after="20"/>
          </w:pPr>
        </w:pPrChange>
      </w:pPr>
    </w:p>
    <w:p w14:paraId="61C4A549" w14:textId="77777777" w:rsidR="00342C48" w:rsidRPr="00811892" w:rsidRDefault="00342C48">
      <w:pPr>
        <w:pStyle w:val="Heading5"/>
        <w:spacing w:before="0" w:after="0" w:line="276" w:lineRule="auto"/>
        <w:rPr>
          <w:b w:val="0"/>
          <w:i w:val="0"/>
          <w:color w:val="000000"/>
          <w:sz w:val="22"/>
          <w:szCs w:val="22"/>
          <w:rPrChange w:id="776" w:author="RSR" w:date="2025-08-13T10:30:00Z">
            <w:rPr>
              <w:b w:val="0"/>
              <w:i w:val="0"/>
              <w:color w:val="000000"/>
              <w:sz w:val="24"/>
            </w:rPr>
          </w:rPrChange>
        </w:rPr>
        <w:pPrChange w:id="777" w:author="RSR" w:date="2025-08-13T10:31:00Z">
          <w:pPr>
            <w:pStyle w:val="Heading5"/>
            <w:spacing w:before="20" w:after="20"/>
          </w:pPr>
        </w:pPrChange>
      </w:pPr>
      <w:bookmarkStart w:id="778" w:name="_Toc256001533"/>
      <w:r w:rsidRPr="00811892">
        <w:rPr>
          <w:b w:val="0"/>
          <w:i w:val="0"/>
          <w:noProof/>
          <w:color w:val="000000"/>
          <w:sz w:val="22"/>
          <w:szCs w:val="22"/>
          <w:rPrChange w:id="779" w:author="RSR" w:date="2025-08-13T10:30:00Z">
            <w:rPr>
              <w:b w:val="0"/>
              <w:i w:val="0"/>
              <w:noProof/>
              <w:color w:val="000000"/>
              <w:sz w:val="24"/>
            </w:rPr>
          </w:rPrChange>
        </w:rPr>
        <w:t>12 Планирани единични суми — определение</w:t>
      </w:r>
      <w:bookmarkEnd w:id="778"/>
    </w:p>
    <w:p w14:paraId="5005CE8A" w14:textId="77777777" w:rsidR="00342C48" w:rsidRPr="00811892" w:rsidRDefault="00342C48">
      <w:pPr>
        <w:spacing w:line="276" w:lineRule="auto"/>
        <w:rPr>
          <w:color w:val="000000"/>
          <w:sz w:val="22"/>
          <w:szCs w:val="22"/>
          <w:rPrChange w:id="780" w:author="RSR" w:date="2025-08-13T10:30:00Z">
            <w:rPr>
              <w:color w:val="000000"/>
              <w:sz w:val="0"/>
            </w:rPr>
          </w:rPrChange>
        </w:rPr>
        <w:pPrChange w:id="781"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7"/>
        <w:gridCol w:w="1392"/>
        <w:gridCol w:w="1965"/>
        <w:gridCol w:w="1009"/>
        <w:gridCol w:w="1776"/>
        <w:gridCol w:w="2458"/>
      </w:tblGrid>
      <w:tr w:rsidR="00342C48" w:rsidRPr="00811892" w14:paraId="3B9D0587"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9D168FD" w14:textId="77777777" w:rsidR="00342C48" w:rsidRPr="00811892" w:rsidRDefault="00342C48">
            <w:pPr>
              <w:spacing w:line="276" w:lineRule="auto"/>
              <w:rPr>
                <w:b/>
                <w:color w:val="000000"/>
                <w:sz w:val="22"/>
                <w:szCs w:val="22"/>
                <w:rPrChange w:id="782" w:author="RSR" w:date="2025-08-13T10:30:00Z">
                  <w:rPr>
                    <w:b/>
                    <w:color w:val="000000"/>
                    <w:sz w:val="20"/>
                  </w:rPr>
                </w:rPrChange>
              </w:rPr>
              <w:pPrChange w:id="783" w:author="RSR" w:date="2025-08-13T10:31:00Z">
                <w:pPr>
                  <w:spacing w:before="20" w:after="20"/>
                </w:pPr>
              </w:pPrChange>
            </w:pPr>
            <w:r w:rsidRPr="00811892">
              <w:rPr>
                <w:b/>
                <w:noProof/>
                <w:color w:val="000000"/>
                <w:sz w:val="22"/>
                <w:szCs w:val="22"/>
                <w:rPrChange w:id="784" w:author="RSR" w:date="2025-08-13T10:30:00Z">
                  <w:rPr>
                    <w:b/>
                    <w:noProof/>
                    <w:color w:val="000000"/>
                    <w:sz w:val="20"/>
                  </w:rPr>
                </w:rPrChange>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1B5781E" w14:textId="77777777" w:rsidR="00342C48" w:rsidRPr="00811892" w:rsidRDefault="00342C48">
            <w:pPr>
              <w:spacing w:line="276" w:lineRule="auto"/>
              <w:rPr>
                <w:b/>
                <w:color w:val="000000"/>
                <w:sz w:val="22"/>
                <w:szCs w:val="22"/>
                <w:rPrChange w:id="785" w:author="RSR" w:date="2025-08-13T10:30:00Z">
                  <w:rPr>
                    <w:b/>
                    <w:color w:val="000000"/>
                    <w:sz w:val="20"/>
                  </w:rPr>
                </w:rPrChange>
              </w:rPr>
              <w:pPrChange w:id="786" w:author="RSR" w:date="2025-08-13T10:31:00Z">
                <w:pPr>
                  <w:spacing w:before="20" w:after="20"/>
                </w:pPr>
              </w:pPrChange>
            </w:pPr>
            <w:r w:rsidRPr="00811892">
              <w:rPr>
                <w:b/>
                <w:noProof/>
                <w:color w:val="000000"/>
                <w:sz w:val="22"/>
                <w:szCs w:val="22"/>
                <w:rPrChange w:id="787" w:author="RSR" w:date="2025-08-13T10:30:00Z">
                  <w:rPr>
                    <w:b/>
                    <w:noProof/>
                    <w:color w:val="000000"/>
                    <w:sz w:val="20"/>
                  </w:rPr>
                </w:rPrChange>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9CDF84E" w14:textId="77777777" w:rsidR="00342C48" w:rsidRPr="00811892" w:rsidRDefault="00342C48">
            <w:pPr>
              <w:spacing w:line="276" w:lineRule="auto"/>
              <w:rPr>
                <w:b/>
                <w:color w:val="000000"/>
                <w:sz w:val="22"/>
                <w:szCs w:val="22"/>
                <w:rPrChange w:id="788" w:author="RSR" w:date="2025-08-13T10:30:00Z">
                  <w:rPr>
                    <w:b/>
                    <w:color w:val="000000"/>
                    <w:sz w:val="20"/>
                  </w:rPr>
                </w:rPrChange>
              </w:rPr>
              <w:pPrChange w:id="789" w:author="RSR" w:date="2025-08-13T10:31:00Z">
                <w:pPr>
                  <w:spacing w:before="20" w:after="20"/>
                </w:pPr>
              </w:pPrChange>
            </w:pPr>
            <w:r w:rsidRPr="00811892">
              <w:rPr>
                <w:b/>
                <w:noProof/>
                <w:color w:val="000000"/>
                <w:sz w:val="22"/>
                <w:szCs w:val="22"/>
                <w:rPrChange w:id="790" w:author="RSR" w:date="2025-08-13T10:30:00Z">
                  <w:rPr>
                    <w:b/>
                    <w:noProof/>
                    <w:color w:val="000000"/>
                    <w:sz w:val="20"/>
                  </w:rPr>
                </w:rPrChange>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DBBA746" w14:textId="77777777" w:rsidR="00342C48" w:rsidRPr="00811892" w:rsidRDefault="00342C48">
            <w:pPr>
              <w:spacing w:line="276" w:lineRule="auto"/>
              <w:rPr>
                <w:b/>
                <w:color w:val="000000"/>
                <w:sz w:val="22"/>
                <w:szCs w:val="22"/>
                <w:rPrChange w:id="791" w:author="RSR" w:date="2025-08-13T10:30:00Z">
                  <w:rPr>
                    <w:b/>
                    <w:color w:val="000000"/>
                    <w:sz w:val="20"/>
                  </w:rPr>
                </w:rPrChange>
              </w:rPr>
              <w:pPrChange w:id="792" w:author="RSR" w:date="2025-08-13T10:31:00Z">
                <w:pPr>
                  <w:spacing w:before="20" w:after="20"/>
                </w:pPr>
              </w:pPrChange>
            </w:pPr>
            <w:r w:rsidRPr="00811892">
              <w:rPr>
                <w:b/>
                <w:noProof/>
                <w:color w:val="000000"/>
                <w:sz w:val="22"/>
                <w:szCs w:val="22"/>
                <w:rPrChange w:id="793" w:author="RSR" w:date="2025-08-13T10:30:00Z">
                  <w:rPr>
                    <w:b/>
                    <w:noProof/>
                    <w:color w:val="000000"/>
                    <w:sz w:val="20"/>
                  </w:rPr>
                </w:rPrChange>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30CE13A" w14:textId="77777777" w:rsidR="00342C48" w:rsidRPr="00811892" w:rsidRDefault="00342C48">
            <w:pPr>
              <w:spacing w:line="276" w:lineRule="auto"/>
              <w:rPr>
                <w:b/>
                <w:color w:val="000000"/>
                <w:sz w:val="22"/>
                <w:szCs w:val="22"/>
                <w:rPrChange w:id="794" w:author="RSR" w:date="2025-08-13T10:30:00Z">
                  <w:rPr>
                    <w:b/>
                    <w:color w:val="000000"/>
                    <w:sz w:val="20"/>
                  </w:rPr>
                </w:rPrChange>
              </w:rPr>
              <w:pPrChange w:id="795" w:author="RSR" w:date="2025-08-13T10:31:00Z">
                <w:pPr>
                  <w:spacing w:before="20" w:after="20"/>
                </w:pPr>
              </w:pPrChange>
            </w:pPr>
            <w:r w:rsidRPr="00811892">
              <w:rPr>
                <w:b/>
                <w:noProof/>
                <w:color w:val="000000"/>
                <w:sz w:val="22"/>
                <w:szCs w:val="22"/>
                <w:rPrChange w:id="796" w:author="RSR" w:date="2025-08-13T10:30:00Z">
                  <w:rPr>
                    <w:b/>
                    <w:noProof/>
                    <w:color w:val="000000"/>
                    <w:sz w:val="20"/>
                  </w:rPr>
                </w:rPrChange>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0293BC5" w14:textId="77777777" w:rsidR="00342C48" w:rsidRPr="00811892" w:rsidRDefault="00342C48">
            <w:pPr>
              <w:spacing w:line="276" w:lineRule="auto"/>
              <w:rPr>
                <w:b/>
                <w:color w:val="000000"/>
                <w:sz w:val="22"/>
                <w:szCs w:val="22"/>
                <w:rPrChange w:id="797" w:author="RSR" w:date="2025-08-13T10:30:00Z">
                  <w:rPr>
                    <w:b/>
                    <w:color w:val="000000"/>
                    <w:sz w:val="20"/>
                  </w:rPr>
                </w:rPrChange>
              </w:rPr>
              <w:pPrChange w:id="798" w:author="RSR" w:date="2025-08-13T10:31:00Z">
                <w:pPr>
                  <w:spacing w:before="20" w:after="20"/>
                </w:pPr>
              </w:pPrChange>
            </w:pPr>
            <w:r w:rsidRPr="00811892">
              <w:rPr>
                <w:b/>
                <w:noProof/>
                <w:color w:val="000000"/>
                <w:sz w:val="22"/>
                <w:szCs w:val="22"/>
                <w:rPrChange w:id="799" w:author="RSR" w:date="2025-08-13T10:30:00Z">
                  <w:rPr>
                    <w:b/>
                    <w:noProof/>
                    <w:color w:val="000000"/>
                    <w:sz w:val="20"/>
                  </w:rPr>
                </w:rPrChange>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8E6DC45" w14:textId="77777777" w:rsidR="00342C48" w:rsidRPr="00811892" w:rsidRDefault="00342C48">
            <w:pPr>
              <w:spacing w:line="276" w:lineRule="auto"/>
              <w:rPr>
                <w:color w:val="000000"/>
                <w:sz w:val="22"/>
                <w:szCs w:val="22"/>
                <w:rPrChange w:id="800" w:author="RSR" w:date="2025-08-13T10:30:00Z">
                  <w:rPr>
                    <w:color w:val="000000"/>
                    <w:sz w:val="20"/>
                  </w:rPr>
                </w:rPrChange>
              </w:rPr>
              <w:pPrChange w:id="801" w:author="RSR" w:date="2025-08-13T10:31:00Z">
                <w:pPr>
                  <w:spacing w:before="20" w:after="20"/>
                </w:pPr>
              </w:pPrChange>
            </w:pPr>
            <w:r w:rsidRPr="00811892">
              <w:rPr>
                <w:b/>
                <w:noProof/>
                <w:color w:val="000000"/>
                <w:sz w:val="22"/>
                <w:szCs w:val="22"/>
                <w:rPrChange w:id="802" w:author="RSR" w:date="2025-08-13T10:30:00Z">
                  <w:rPr>
                    <w:b/>
                    <w:noProof/>
                    <w:color w:val="000000"/>
                    <w:sz w:val="20"/>
                  </w:rPr>
                </w:rPrChange>
              </w:rPr>
              <w:t>Единичната сума основава ли се на пренесени разходи?</w:t>
            </w:r>
          </w:p>
        </w:tc>
      </w:tr>
      <w:tr w:rsidR="00342C48" w:rsidRPr="00811892" w14:paraId="72F9F19C"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1E9EA4E" w14:textId="77777777" w:rsidR="00342C48" w:rsidRPr="00811892" w:rsidRDefault="00342C48">
            <w:pPr>
              <w:spacing w:line="276" w:lineRule="auto"/>
              <w:rPr>
                <w:color w:val="000000"/>
                <w:sz w:val="22"/>
                <w:szCs w:val="22"/>
                <w:rPrChange w:id="803" w:author="RSR" w:date="2025-08-13T10:30:00Z">
                  <w:rPr>
                    <w:color w:val="000000"/>
                    <w:sz w:val="20"/>
                  </w:rPr>
                </w:rPrChange>
              </w:rPr>
              <w:pPrChange w:id="804" w:author="RSR" w:date="2025-08-13T10:31:00Z">
                <w:pPr>
                  <w:spacing w:before="20" w:after="20"/>
                </w:pPr>
              </w:pPrChange>
            </w:pPr>
            <w:r w:rsidRPr="00811892">
              <w:rPr>
                <w:noProof/>
                <w:color w:val="000000"/>
                <w:sz w:val="22"/>
                <w:szCs w:val="22"/>
                <w:rPrChange w:id="805" w:author="RSR" w:date="2025-08-13T10:30:00Z">
                  <w:rPr>
                    <w:noProof/>
                    <w:color w:val="000000"/>
                    <w:sz w:val="20"/>
                  </w:rPr>
                </w:rPrChange>
              </w:rPr>
              <w:t>FIN039 - Инвестиции в земеделските стопанства, насочени към опазване на компонентите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5CE7924" w14:textId="77777777" w:rsidR="00342C48" w:rsidRPr="00811892" w:rsidRDefault="00342C48">
            <w:pPr>
              <w:spacing w:line="276" w:lineRule="auto"/>
              <w:rPr>
                <w:color w:val="000000"/>
                <w:sz w:val="22"/>
                <w:szCs w:val="22"/>
                <w:rPrChange w:id="806" w:author="RSR" w:date="2025-08-13T10:30:00Z">
                  <w:rPr>
                    <w:color w:val="000000"/>
                    <w:sz w:val="20"/>
                  </w:rPr>
                </w:rPrChange>
              </w:rPr>
              <w:pPrChange w:id="807" w:author="RSR" w:date="2025-08-13T10:31:00Z">
                <w:pPr>
                  <w:spacing w:before="20" w:after="20"/>
                </w:pPr>
              </w:pPrChange>
            </w:pPr>
            <w:r w:rsidRPr="00811892">
              <w:rPr>
                <w:noProof/>
                <w:color w:val="000000"/>
                <w:sz w:val="22"/>
                <w:szCs w:val="22"/>
                <w:rPrChange w:id="808" w:author="RSR" w:date="2025-08-13T10:30:00Z">
                  <w:rPr>
                    <w:noProof/>
                    <w:color w:val="000000"/>
                    <w:sz w:val="20"/>
                  </w:rPr>
                </w:rPrChange>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D0A4CDE" w14:textId="77777777" w:rsidR="00342C48" w:rsidRPr="00811892" w:rsidRDefault="00342C48">
            <w:pPr>
              <w:spacing w:line="276" w:lineRule="auto"/>
              <w:rPr>
                <w:color w:val="000000"/>
                <w:sz w:val="22"/>
                <w:szCs w:val="22"/>
                <w:rPrChange w:id="809" w:author="RSR" w:date="2025-08-13T10:30:00Z">
                  <w:rPr>
                    <w:color w:val="000000"/>
                    <w:sz w:val="20"/>
                  </w:rPr>
                </w:rPrChange>
              </w:rPr>
              <w:pPrChange w:id="810" w:author="RSR" w:date="2025-08-13T10:31:00Z">
                <w:pPr>
                  <w:spacing w:before="20" w:after="20"/>
                </w:pPr>
              </w:pPrChange>
            </w:pPr>
            <w:r w:rsidRPr="00811892">
              <w:rPr>
                <w:noProof/>
                <w:color w:val="000000"/>
                <w:sz w:val="22"/>
                <w:szCs w:val="22"/>
                <w:rPrChange w:id="811" w:author="RSR" w:date="2025-08-13T10:30:00Z">
                  <w:rPr>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F33C4FA" w14:textId="77777777" w:rsidR="00342C48" w:rsidRPr="00811892" w:rsidRDefault="00342C48">
            <w:pPr>
              <w:spacing w:line="276" w:lineRule="auto"/>
              <w:rPr>
                <w:color w:val="000000"/>
                <w:sz w:val="22"/>
                <w:szCs w:val="22"/>
                <w:rPrChange w:id="812" w:author="RSR" w:date="2025-08-13T10:30:00Z">
                  <w:rPr>
                    <w:color w:val="000000"/>
                    <w:sz w:val="20"/>
                  </w:rPr>
                </w:rPrChange>
              </w:rPr>
              <w:pPrChange w:id="813" w:author="RSR" w:date="2025-08-13T10:31:00Z">
                <w:pPr>
                  <w:spacing w:before="20" w:after="20"/>
                </w:pPr>
              </w:pPrChange>
            </w:pPr>
            <w:r w:rsidRPr="00811892">
              <w:rPr>
                <w:noProof/>
                <w:color w:val="000000"/>
                <w:sz w:val="22"/>
                <w:szCs w:val="22"/>
                <w:rPrChange w:id="814" w:author="RSR" w:date="2025-08-13T10:30:00Z">
                  <w:rPr>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0188D0D" w14:textId="77777777" w:rsidR="00342C48" w:rsidRPr="00811892" w:rsidRDefault="00342C48">
            <w:pPr>
              <w:spacing w:line="276" w:lineRule="auto"/>
              <w:rPr>
                <w:color w:val="000000"/>
                <w:sz w:val="22"/>
                <w:szCs w:val="22"/>
                <w:rPrChange w:id="815" w:author="RSR" w:date="2025-08-13T10:30:00Z">
                  <w:rPr>
                    <w:color w:val="000000"/>
                    <w:sz w:val="20"/>
                  </w:rPr>
                </w:rPrChange>
              </w:rPr>
              <w:pPrChange w:id="816"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E80A96" w14:textId="77777777" w:rsidR="00342C48" w:rsidRPr="00811892" w:rsidRDefault="00342C48">
            <w:pPr>
              <w:spacing w:line="276" w:lineRule="auto"/>
              <w:rPr>
                <w:color w:val="000000"/>
                <w:sz w:val="22"/>
                <w:szCs w:val="22"/>
                <w:rPrChange w:id="817" w:author="RSR" w:date="2025-08-13T10:30:00Z">
                  <w:rPr>
                    <w:color w:val="000000"/>
                    <w:sz w:val="20"/>
                  </w:rPr>
                </w:rPrChange>
              </w:rPr>
              <w:pPrChange w:id="818" w:author="RSR" w:date="2025-08-13T10:31:00Z">
                <w:pPr>
                  <w:spacing w:before="20" w:after="20"/>
                </w:pPr>
              </w:pPrChange>
            </w:pPr>
            <w:r w:rsidRPr="00811892">
              <w:rPr>
                <w:noProof/>
                <w:color w:val="000000"/>
                <w:sz w:val="22"/>
                <w:szCs w:val="22"/>
                <w:rPrChange w:id="819" w:author="RSR" w:date="2025-08-13T10:30:00Z">
                  <w:rPr>
                    <w:noProof/>
                    <w:color w:val="000000"/>
                    <w:sz w:val="20"/>
                  </w:rPr>
                </w:rPrChange>
              </w:rPr>
              <w:t>R.16; R.26; R.3; R.32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8EACE52" w14:textId="77777777" w:rsidR="00342C48" w:rsidRPr="00811892" w:rsidRDefault="00342C48">
            <w:pPr>
              <w:spacing w:line="276" w:lineRule="auto"/>
              <w:rPr>
                <w:color w:val="000000"/>
                <w:sz w:val="22"/>
                <w:szCs w:val="22"/>
                <w:rPrChange w:id="820" w:author="RSR" w:date="2025-08-13T10:30:00Z">
                  <w:rPr>
                    <w:color w:val="000000"/>
                    <w:sz w:val="20"/>
                  </w:rPr>
                </w:rPrChange>
              </w:rPr>
              <w:pPrChange w:id="821" w:author="RSR" w:date="2025-08-13T10:31:00Z">
                <w:pPr>
                  <w:spacing w:before="20" w:after="20"/>
                </w:pPr>
              </w:pPrChange>
            </w:pPr>
            <w:r w:rsidRPr="00811892">
              <w:rPr>
                <w:noProof/>
                <w:color w:val="000000"/>
                <w:sz w:val="22"/>
                <w:szCs w:val="22"/>
                <w:rPrChange w:id="822" w:author="RSR" w:date="2025-08-13T10:30:00Z">
                  <w:rPr>
                    <w:noProof/>
                    <w:color w:val="000000"/>
                    <w:sz w:val="20"/>
                  </w:rPr>
                </w:rPrChange>
              </w:rPr>
              <w:t>Не</w:t>
            </w:r>
          </w:p>
        </w:tc>
      </w:tr>
      <w:tr w:rsidR="00342C48" w:rsidRPr="00811892" w14:paraId="0B2168BE"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9B6D4FF" w14:textId="77777777" w:rsidR="00342C48" w:rsidRPr="00811892" w:rsidRDefault="00342C48">
            <w:pPr>
              <w:spacing w:line="276" w:lineRule="auto"/>
              <w:rPr>
                <w:color w:val="000000"/>
                <w:sz w:val="22"/>
                <w:szCs w:val="22"/>
                <w:rPrChange w:id="823" w:author="RSR" w:date="2025-08-13T10:30:00Z">
                  <w:rPr>
                    <w:color w:val="000000"/>
                    <w:sz w:val="20"/>
                  </w:rPr>
                </w:rPrChange>
              </w:rPr>
              <w:pPrChange w:id="824" w:author="RSR" w:date="2025-08-13T10:31:00Z">
                <w:pPr>
                  <w:spacing w:before="20" w:after="20"/>
                </w:pPr>
              </w:pPrChange>
            </w:pPr>
            <w:r w:rsidRPr="00811892">
              <w:rPr>
                <w:noProof/>
                <w:color w:val="000000"/>
                <w:sz w:val="22"/>
                <w:szCs w:val="22"/>
                <w:rPrChange w:id="825" w:author="RSR" w:date="2025-08-13T10:30:00Z">
                  <w:rPr>
                    <w:noProof/>
                    <w:color w:val="000000"/>
                    <w:sz w:val="20"/>
                  </w:rPr>
                </w:rPrChange>
              </w:rPr>
              <w:t>XCO39 - Подкрепа за земеделски стопани за инвестиции за опазване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616270E" w14:textId="77777777" w:rsidR="00342C48" w:rsidRPr="00811892" w:rsidRDefault="00342C48">
            <w:pPr>
              <w:spacing w:line="276" w:lineRule="auto"/>
              <w:rPr>
                <w:color w:val="000000"/>
                <w:sz w:val="22"/>
                <w:szCs w:val="22"/>
                <w:rPrChange w:id="826" w:author="RSR" w:date="2025-08-13T10:30:00Z">
                  <w:rPr>
                    <w:color w:val="000000"/>
                    <w:sz w:val="20"/>
                  </w:rPr>
                </w:rPrChange>
              </w:rPr>
              <w:pPrChange w:id="827" w:author="RSR" w:date="2025-08-13T10:31:00Z">
                <w:pPr>
                  <w:spacing w:before="20" w:after="20"/>
                </w:pPr>
              </w:pPrChange>
            </w:pPr>
            <w:r w:rsidRPr="00811892">
              <w:rPr>
                <w:noProof/>
                <w:color w:val="000000"/>
                <w:sz w:val="22"/>
                <w:szCs w:val="22"/>
                <w:rPrChange w:id="828" w:author="RSR" w:date="2025-08-13T10:30:00Z">
                  <w:rPr>
                    <w:noProof/>
                    <w:color w:val="000000"/>
                    <w:sz w:val="20"/>
                  </w:rPr>
                </w:rPrChange>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AE53DFE" w14:textId="77777777" w:rsidR="00342C48" w:rsidRPr="00811892" w:rsidRDefault="00342C48">
            <w:pPr>
              <w:spacing w:line="276" w:lineRule="auto"/>
              <w:rPr>
                <w:color w:val="000000"/>
                <w:sz w:val="22"/>
                <w:szCs w:val="22"/>
                <w:rPrChange w:id="829" w:author="RSR" w:date="2025-08-13T10:30:00Z">
                  <w:rPr>
                    <w:color w:val="000000"/>
                    <w:sz w:val="20"/>
                  </w:rPr>
                </w:rPrChange>
              </w:rPr>
              <w:pPrChange w:id="830" w:author="RSR" w:date="2025-08-13T10:31:00Z">
                <w:pPr>
                  <w:spacing w:before="20" w:after="20"/>
                </w:pPr>
              </w:pPrChange>
            </w:pPr>
            <w:r w:rsidRPr="00811892">
              <w:rPr>
                <w:noProof/>
                <w:color w:val="000000"/>
                <w:sz w:val="22"/>
                <w:szCs w:val="22"/>
                <w:rPrChange w:id="831" w:author="RSR" w:date="2025-08-13T10:30:00Z">
                  <w:rPr>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88277E" w14:textId="77777777" w:rsidR="00342C48" w:rsidRPr="00811892" w:rsidRDefault="00342C48">
            <w:pPr>
              <w:spacing w:line="276" w:lineRule="auto"/>
              <w:rPr>
                <w:color w:val="000000"/>
                <w:sz w:val="22"/>
                <w:szCs w:val="22"/>
                <w:rPrChange w:id="832" w:author="RSR" w:date="2025-08-13T10:30:00Z">
                  <w:rPr>
                    <w:color w:val="000000"/>
                    <w:sz w:val="20"/>
                  </w:rPr>
                </w:rPrChange>
              </w:rPr>
              <w:pPrChange w:id="833" w:author="RSR" w:date="2025-08-13T10:31:00Z">
                <w:pPr>
                  <w:spacing w:before="20" w:after="20"/>
                </w:pPr>
              </w:pPrChange>
            </w:pPr>
            <w:r w:rsidRPr="00811892">
              <w:rPr>
                <w:noProof/>
                <w:color w:val="000000"/>
                <w:sz w:val="22"/>
                <w:szCs w:val="22"/>
                <w:rPrChange w:id="834" w:author="RSR" w:date="2025-08-13T10:30:00Z">
                  <w:rPr>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D5FEE08" w14:textId="77777777" w:rsidR="00342C48" w:rsidRPr="00811892" w:rsidRDefault="00342C48">
            <w:pPr>
              <w:spacing w:line="276" w:lineRule="auto"/>
              <w:rPr>
                <w:color w:val="000000"/>
                <w:sz w:val="22"/>
                <w:szCs w:val="22"/>
                <w:rPrChange w:id="835" w:author="RSR" w:date="2025-08-13T10:30:00Z">
                  <w:rPr>
                    <w:color w:val="000000"/>
                    <w:sz w:val="20"/>
                  </w:rPr>
                </w:rPrChange>
              </w:rPr>
              <w:pPrChange w:id="836"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43B79E8" w14:textId="77777777" w:rsidR="00342C48" w:rsidRPr="00811892" w:rsidRDefault="00342C48">
            <w:pPr>
              <w:spacing w:line="276" w:lineRule="auto"/>
              <w:rPr>
                <w:color w:val="000000"/>
                <w:sz w:val="22"/>
                <w:szCs w:val="22"/>
                <w:rPrChange w:id="837" w:author="RSR" w:date="2025-08-13T10:30:00Z">
                  <w:rPr>
                    <w:color w:val="000000"/>
                    <w:sz w:val="20"/>
                  </w:rPr>
                </w:rPrChange>
              </w:rPr>
              <w:pPrChange w:id="838" w:author="RSR" w:date="2025-08-13T10:31:00Z">
                <w:pPr>
                  <w:spacing w:before="20" w:after="20"/>
                </w:pPr>
              </w:pPrChange>
            </w:pPr>
            <w:r w:rsidRPr="00811892">
              <w:rPr>
                <w:noProof/>
                <w:color w:val="000000"/>
                <w:sz w:val="22"/>
                <w:szCs w:val="22"/>
                <w:rPrChange w:id="839" w:author="RSR" w:date="2025-08-13T10:30:00Z">
                  <w:rPr>
                    <w:noProof/>
                    <w:color w:val="000000"/>
                    <w:sz w:val="20"/>
                  </w:rPr>
                </w:rPrChange>
              </w:rPr>
              <w:t>R.16; R.26; R.3; R.32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8C07A51" w14:textId="77777777" w:rsidR="00342C48" w:rsidRPr="00811892" w:rsidRDefault="00342C48">
            <w:pPr>
              <w:spacing w:line="276" w:lineRule="auto"/>
              <w:rPr>
                <w:color w:val="000000"/>
                <w:sz w:val="22"/>
                <w:szCs w:val="22"/>
                <w:rPrChange w:id="840" w:author="RSR" w:date="2025-08-13T10:30:00Z">
                  <w:rPr>
                    <w:color w:val="000000"/>
                    <w:sz w:val="20"/>
                  </w:rPr>
                </w:rPrChange>
              </w:rPr>
              <w:pPrChange w:id="841" w:author="RSR" w:date="2025-08-13T10:31:00Z">
                <w:pPr>
                  <w:spacing w:before="20" w:after="20"/>
                </w:pPr>
              </w:pPrChange>
            </w:pPr>
            <w:r w:rsidRPr="00811892">
              <w:rPr>
                <w:noProof/>
                <w:color w:val="000000"/>
                <w:sz w:val="22"/>
                <w:szCs w:val="22"/>
                <w:rPrChange w:id="842" w:author="RSR" w:date="2025-08-13T10:30:00Z">
                  <w:rPr>
                    <w:noProof/>
                    <w:color w:val="000000"/>
                    <w:sz w:val="20"/>
                  </w:rPr>
                </w:rPrChange>
              </w:rPr>
              <w:t>Не</w:t>
            </w:r>
          </w:p>
        </w:tc>
      </w:tr>
    </w:tbl>
    <w:p w14:paraId="1BBC097B" w14:textId="77777777" w:rsidR="00342C48" w:rsidRPr="00811892" w:rsidRDefault="00342C48">
      <w:pPr>
        <w:spacing w:line="276" w:lineRule="auto"/>
        <w:rPr>
          <w:color w:val="000000"/>
          <w:sz w:val="22"/>
          <w:szCs w:val="22"/>
          <w:rPrChange w:id="843" w:author="RSR" w:date="2025-08-13T10:30:00Z">
            <w:rPr>
              <w:color w:val="000000"/>
            </w:rPr>
          </w:rPrChange>
        </w:rPr>
        <w:pPrChange w:id="844" w:author="RSR" w:date="2025-08-13T10:31:00Z">
          <w:pPr>
            <w:spacing w:before="20" w:after="20"/>
          </w:pPr>
        </w:pPrChange>
      </w:pPr>
      <w:r w:rsidRPr="00811892">
        <w:rPr>
          <w:noProof/>
          <w:color w:val="000000"/>
          <w:sz w:val="22"/>
          <w:szCs w:val="22"/>
          <w:rPrChange w:id="845" w:author="RSR" w:date="2025-08-13T10:30:00Z">
            <w:rPr>
              <w:noProof/>
              <w:color w:val="000000"/>
            </w:rPr>
          </w:rPrChange>
        </w:rPr>
        <w:t>Обяснение и обосновка, свързани с размера на единичната сума</w:t>
      </w:r>
    </w:p>
    <w:p w14:paraId="17C47FF7" w14:textId="77777777" w:rsidR="00342C48" w:rsidRPr="00811892" w:rsidRDefault="00342C48">
      <w:pPr>
        <w:spacing w:line="276" w:lineRule="auto"/>
        <w:rPr>
          <w:color w:val="000000"/>
          <w:sz w:val="22"/>
          <w:szCs w:val="22"/>
          <w:rPrChange w:id="846" w:author="RSR" w:date="2025-08-13T10:30:00Z">
            <w:rPr>
              <w:color w:val="000000"/>
            </w:rPr>
          </w:rPrChange>
        </w:rPr>
        <w:pPrChange w:id="847" w:author="RSR" w:date="2025-08-13T10:31:00Z">
          <w:pPr>
            <w:spacing w:before="20" w:after="20"/>
          </w:pPr>
        </w:pPrChange>
      </w:pPr>
      <w:r w:rsidRPr="00811892">
        <w:rPr>
          <w:noProof/>
          <w:color w:val="000000"/>
          <w:sz w:val="22"/>
          <w:szCs w:val="22"/>
          <w:rPrChange w:id="848" w:author="RSR" w:date="2025-08-13T10:30:00Z">
            <w:rPr>
              <w:noProof/>
              <w:color w:val="000000"/>
            </w:rPr>
          </w:rPrChange>
        </w:rPr>
        <w:t>FIN039 - Инвестиции в земеделските стопанства, насочени към опазване на компонентите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342C48" w:rsidRPr="00811892" w14:paraId="58D4BAE0"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86DD6C2" w14:textId="77777777" w:rsidR="00342C48" w:rsidRPr="00811892" w:rsidRDefault="00342C48">
            <w:pPr>
              <w:spacing w:line="276" w:lineRule="auto"/>
              <w:rPr>
                <w:sz w:val="22"/>
                <w:szCs w:val="22"/>
                <w:rPrChange w:id="849" w:author="RSR" w:date="2025-08-13T10:30:00Z">
                  <w:rPr/>
                </w:rPrChange>
              </w:rPr>
              <w:pPrChange w:id="850" w:author="RSR" w:date="2025-08-13T10:31:00Z">
                <w:pPr>
                  <w:spacing w:before="40" w:after="40"/>
                </w:pPr>
              </w:pPrChange>
            </w:pPr>
            <w:r w:rsidRPr="00811892">
              <w:rPr>
                <w:noProof/>
                <w:sz w:val="22"/>
                <w:szCs w:val="22"/>
                <w:rPrChange w:id="851" w:author="RSR" w:date="2025-08-13T10:30:00Z">
                  <w:rPr>
                    <w:noProof/>
                  </w:rPr>
                </w:rPrChange>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187 500 евро.</w:t>
            </w:r>
          </w:p>
        </w:tc>
      </w:tr>
    </w:tbl>
    <w:p w14:paraId="7411FA84" w14:textId="77777777" w:rsidR="00342C48" w:rsidRPr="00811892" w:rsidRDefault="00342C48">
      <w:pPr>
        <w:spacing w:line="276" w:lineRule="auto"/>
        <w:rPr>
          <w:color w:val="000000"/>
          <w:sz w:val="22"/>
          <w:szCs w:val="22"/>
          <w:rPrChange w:id="852" w:author="RSR" w:date="2025-08-13T10:30:00Z">
            <w:rPr>
              <w:color w:val="000000"/>
            </w:rPr>
          </w:rPrChange>
        </w:rPr>
        <w:pPrChange w:id="853" w:author="RSR" w:date="2025-08-13T10:31:00Z">
          <w:pPr>
            <w:spacing w:before="20" w:after="20"/>
          </w:pPr>
        </w:pPrChange>
      </w:pPr>
      <w:r w:rsidRPr="00811892">
        <w:rPr>
          <w:noProof/>
          <w:color w:val="000000"/>
          <w:sz w:val="22"/>
          <w:szCs w:val="22"/>
          <w:rPrChange w:id="854" w:author="RSR" w:date="2025-08-13T10:30:00Z">
            <w:rPr>
              <w:noProof/>
              <w:color w:val="000000"/>
            </w:rPr>
          </w:rPrChange>
        </w:rPr>
        <w:t>XCO39 - Подкрепа за земеделски стопани за инвестиции за опазване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342C48" w:rsidRPr="00811892" w14:paraId="3D081425"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0C47D4E" w14:textId="77777777" w:rsidR="00342C48" w:rsidRPr="00811892" w:rsidRDefault="00342C48">
            <w:pPr>
              <w:spacing w:line="276" w:lineRule="auto"/>
              <w:rPr>
                <w:sz w:val="22"/>
                <w:szCs w:val="22"/>
                <w:rPrChange w:id="855" w:author="RSR" w:date="2025-08-13T10:30:00Z">
                  <w:rPr/>
                </w:rPrChange>
              </w:rPr>
              <w:pPrChange w:id="856" w:author="RSR" w:date="2025-08-13T10:31:00Z">
                <w:pPr>
                  <w:spacing w:before="40" w:after="40"/>
                </w:pPr>
              </w:pPrChange>
            </w:pPr>
            <w:r w:rsidRPr="00811892">
              <w:rPr>
                <w:noProof/>
                <w:sz w:val="22"/>
                <w:szCs w:val="22"/>
                <w:rPrChange w:id="857" w:author="RSR" w:date="2025-08-13T10:30:00Z">
                  <w:rPr>
                    <w:noProof/>
                  </w:rPr>
                </w:rPrChange>
              </w:rPr>
              <w:t>При определяне на стойностите за взети предвид отделните категории допустими за подпомагане кандидати, допустимите за подпомагане дейности и предложените финансови условия. Максималният размер на разходите за проект са намалени в сравнение с предоставяното подпомагане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14:paraId="3B14A8BB" w14:textId="77777777" w:rsidR="00B806F7" w:rsidRPr="00811892" w:rsidRDefault="005D6FAC">
      <w:pPr>
        <w:pStyle w:val="Heading5"/>
        <w:spacing w:before="0" w:after="0" w:line="276" w:lineRule="auto"/>
        <w:rPr>
          <w:sz w:val="22"/>
          <w:szCs w:val="22"/>
          <w:rPrChange w:id="858" w:author="RSR" w:date="2025-08-13T10:30:00Z">
            <w:rPr/>
          </w:rPrChange>
        </w:rPr>
        <w:pPrChange w:id="859" w:author="RSR" w:date="2025-08-20T16:00:00Z">
          <w:pPr/>
        </w:pPrChange>
      </w:pPr>
    </w:p>
    <w:sectPr w:rsidR="00B806F7" w:rsidRPr="00811892" w:rsidSect="00A519F1">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6C1C9" w14:textId="77777777" w:rsidR="00A13468" w:rsidRDefault="00A13468" w:rsidP="00342C48">
      <w:r>
        <w:separator/>
      </w:r>
    </w:p>
  </w:endnote>
  <w:endnote w:type="continuationSeparator" w:id="0">
    <w:p w14:paraId="7B3F37C8" w14:textId="77777777" w:rsidR="00A13468" w:rsidRDefault="00A13468" w:rsidP="0034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342C48" w14:paraId="2F7268D0" w14:textId="77777777" w:rsidTr="00692C5C">
      <w:trPr>
        <w:trHeight w:val="240"/>
        <w:tblHeader/>
      </w:trPr>
      <w:tc>
        <w:tcPr>
          <w:tcW w:w="1667" w:type="pct"/>
          <w:shd w:val="clear" w:color="auto" w:fill="FFFFFF"/>
          <w:tcMar>
            <w:top w:w="20" w:type="dxa"/>
            <w:left w:w="100" w:type="dxa"/>
            <w:bottom w:w="20" w:type="dxa"/>
            <w:right w:w="100" w:type="dxa"/>
          </w:tcMar>
        </w:tcPr>
        <w:p w14:paraId="15E290D4" w14:textId="77777777" w:rsidR="00342C48" w:rsidRDefault="00342C48" w:rsidP="00342C48">
          <w:pPr>
            <w:rPr>
              <w:b/>
              <w:color w:val="000000"/>
            </w:rPr>
          </w:pPr>
          <w:r>
            <w:rPr>
              <w:b/>
              <w:noProof/>
              <w:color w:val="000000"/>
              <w:sz w:val="32"/>
            </w:rPr>
            <w:t>BG</w:t>
          </w:r>
        </w:p>
      </w:tc>
      <w:tc>
        <w:tcPr>
          <w:tcW w:w="1667" w:type="pct"/>
          <w:shd w:val="clear" w:color="auto" w:fill="FFFFFF"/>
          <w:tcMar>
            <w:top w:w="20" w:type="dxa"/>
            <w:left w:w="100" w:type="dxa"/>
            <w:bottom w:w="20" w:type="dxa"/>
            <w:right w:w="100" w:type="dxa"/>
          </w:tcMar>
        </w:tcPr>
        <w:p w14:paraId="2FDAD6E1" w14:textId="332C463E" w:rsidR="00342C48" w:rsidRDefault="00342C48" w:rsidP="00342C48">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5D6FAC">
            <w:rPr>
              <w:b/>
              <w:noProof/>
              <w:color w:val="000000"/>
            </w:rPr>
            <w:t>1138</w:t>
          </w:r>
          <w:r>
            <w:rPr>
              <w:b/>
              <w:color w:val="000000"/>
            </w:rPr>
            <w:fldChar w:fldCharType="end"/>
          </w:r>
        </w:p>
      </w:tc>
      <w:tc>
        <w:tcPr>
          <w:tcW w:w="1667" w:type="pct"/>
          <w:shd w:val="clear" w:color="auto" w:fill="FFFFFF"/>
          <w:tcMar>
            <w:top w:w="20" w:type="dxa"/>
            <w:left w:w="100" w:type="dxa"/>
            <w:bottom w:w="20" w:type="dxa"/>
            <w:right w:w="100" w:type="dxa"/>
          </w:tcMar>
        </w:tcPr>
        <w:p w14:paraId="7972429D" w14:textId="77777777" w:rsidR="00342C48" w:rsidRDefault="00342C48" w:rsidP="00342C48">
          <w:pPr>
            <w:jc w:val="right"/>
            <w:rPr>
              <w:b/>
              <w:color w:val="000000"/>
              <w:sz w:val="32"/>
            </w:rPr>
          </w:pPr>
          <w:r>
            <w:rPr>
              <w:b/>
              <w:noProof/>
              <w:color w:val="000000"/>
              <w:sz w:val="32"/>
            </w:rPr>
            <w:t>BG</w:t>
          </w:r>
        </w:p>
      </w:tc>
    </w:tr>
  </w:tbl>
  <w:p w14:paraId="532BBD11" w14:textId="77777777" w:rsidR="00342C48" w:rsidRDefault="00342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E06E0" w14:textId="77777777" w:rsidR="00A13468" w:rsidRDefault="00A13468" w:rsidP="00342C48">
      <w:r>
        <w:separator/>
      </w:r>
    </w:p>
  </w:footnote>
  <w:footnote w:type="continuationSeparator" w:id="0">
    <w:p w14:paraId="16C8179C" w14:textId="77777777" w:rsidR="00A13468" w:rsidRDefault="00A13468" w:rsidP="00342C4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SR">
    <w15:presenceInfo w15:providerId="None" w15:userId="RSR"/>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trackRevisions/>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FF"/>
    <w:rsid w:val="000A38ED"/>
    <w:rsid w:val="001A5467"/>
    <w:rsid w:val="001A7DEB"/>
    <w:rsid w:val="001E3A4F"/>
    <w:rsid w:val="001E5162"/>
    <w:rsid w:val="002220B0"/>
    <w:rsid w:val="002B10F2"/>
    <w:rsid w:val="002C3E6C"/>
    <w:rsid w:val="00342C48"/>
    <w:rsid w:val="0038485E"/>
    <w:rsid w:val="00397E4D"/>
    <w:rsid w:val="004057A3"/>
    <w:rsid w:val="00473000"/>
    <w:rsid w:val="00484C51"/>
    <w:rsid w:val="004D4E51"/>
    <w:rsid w:val="004D7E3A"/>
    <w:rsid w:val="004E1E74"/>
    <w:rsid w:val="005D6FAC"/>
    <w:rsid w:val="005E56CD"/>
    <w:rsid w:val="006630CF"/>
    <w:rsid w:val="006F5108"/>
    <w:rsid w:val="00811892"/>
    <w:rsid w:val="008267EE"/>
    <w:rsid w:val="008D4A5E"/>
    <w:rsid w:val="009373FF"/>
    <w:rsid w:val="00A0739D"/>
    <w:rsid w:val="00A13468"/>
    <w:rsid w:val="00A519F1"/>
    <w:rsid w:val="00A5605B"/>
    <w:rsid w:val="00A75DFF"/>
    <w:rsid w:val="00A86584"/>
    <w:rsid w:val="00AA4A7A"/>
    <w:rsid w:val="00B80308"/>
    <w:rsid w:val="00BC33FF"/>
    <w:rsid w:val="00BF6CA3"/>
    <w:rsid w:val="00CC0B72"/>
    <w:rsid w:val="00D36072"/>
    <w:rsid w:val="00E04AA3"/>
    <w:rsid w:val="00F30D47"/>
    <w:rsid w:val="00FF53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D80580"/>
  <w15:chartTrackingRefBased/>
  <w15:docId w15:val="{0F6A8955-D1FF-45E4-A7AC-FB50810A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C4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342C48"/>
    <w:pPr>
      <w:keepNext/>
      <w:spacing w:before="240" w:after="60"/>
      <w:outlineLvl w:val="3"/>
    </w:pPr>
    <w:rPr>
      <w:b/>
      <w:bCs/>
      <w:sz w:val="28"/>
      <w:szCs w:val="28"/>
    </w:rPr>
  </w:style>
  <w:style w:type="paragraph" w:styleId="Heading5">
    <w:name w:val="heading 5"/>
    <w:basedOn w:val="Normal"/>
    <w:next w:val="Normal"/>
    <w:link w:val="Heading5Char"/>
    <w:qFormat/>
    <w:rsid w:val="00342C4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2C4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342C48"/>
    <w:rPr>
      <w:rFonts w:ascii="Times New Roman" w:eastAsia="Times New Roman" w:hAnsi="Times New Roman" w:cs="Times New Roman"/>
      <w:b/>
      <w:bCs/>
      <w:i/>
      <w:iCs/>
      <w:sz w:val="26"/>
      <w:szCs w:val="26"/>
      <w:lang w:val="en-US"/>
    </w:rPr>
  </w:style>
  <w:style w:type="paragraph" w:styleId="Header">
    <w:name w:val="header"/>
    <w:basedOn w:val="Normal"/>
    <w:link w:val="HeaderChar"/>
    <w:uiPriority w:val="99"/>
    <w:unhideWhenUsed/>
    <w:rsid w:val="00342C48"/>
    <w:pPr>
      <w:tabs>
        <w:tab w:val="center" w:pos="4536"/>
        <w:tab w:val="right" w:pos="9072"/>
      </w:tabs>
    </w:pPr>
  </w:style>
  <w:style w:type="character" w:customStyle="1" w:styleId="HeaderChar">
    <w:name w:val="Header Char"/>
    <w:basedOn w:val="DefaultParagraphFont"/>
    <w:link w:val="Header"/>
    <w:uiPriority w:val="99"/>
    <w:rsid w:val="00342C4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42C48"/>
    <w:pPr>
      <w:tabs>
        <w:tab w:val="center" w:pos="4536"/>
        <w:tab w:val="right" w:pos="9072"/>
      </w:tabs>
    </w:pPr>
  </w:style>
  <w:style w:type="character" w:customStyle="1" w:styleId="FooterChar">
    <w:name w:val="Footer Char"/>
    <w:basedOn w:val="DefaultParagraphFont"/>
    <w:link w:val="Footer"/>
    <w:uiPriority w:val="99"/>
    <w:rsid w:val="00342C48"/>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D4E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E51"/>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4D4E51"/>
    <w:rPr>
      <w:sz w:val="16"/>
      <w:szCs w:val="16"/>
    </w:rPr>
  </w:style>
  <w:style w:type="paragraph" w:styleId="CommentText">
    <w:name w:val="annotation text"/>
    <w:basedOn w:val="Normal"/>
    <w:link w:val="CommentTextChar"/>
    <w:uiPriority w:val="99"/>
    <w:semiHidden/>
    <w:unhideWhenUsed/>
    <w:rsid w:val="004D4E51"/>
    <w:rPr>
      <w:sz w:val="20"/>
      <w:szCs w:val="20"/>
    </w:rPr>
  </w:style>
  <w:style w:type="character" w:customStyle="1" w:styleId="CommentTextChar">
    <w:name w:val="Comment Text Char"/>
    <w:basedOn w:val="DefaultParagraphFont"/>
    <w:link w:val="CommentText"/>
    <w:uiPriority w:val="99"/>
    <w:semiHidden/>
    <w:rsid w:val="004D4E5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4E51"/>
    <w:rPr>
      <w:b/>
      <w:bCs/>
    </w:rPr>
  </w:style>
  <w:style w:type="character" w:customStyle="1" w:styleId="CommentSubjectChar">
    <w:name w:val="Comment Subject Char"/>
    <w:basedOn w:val="CommentTextChar"/>
    <w:link w:val="CommentSubject"/>
    <w:uiPriority w:val="99"/>
    <w:semiHidden/>
    <w:rsid w:val="004D4E5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D1F2A-6FA7-4525-8A2E-26D81FC09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4412</Words>
  <Characters>25149</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dc:creator>
  <cp:keywords/>
  <dc:description/>
  <cp:lastModifiedBy>Elena A. Ivanova</cp:lastModifiedBy>
  <cp:revision>2</cp:revision>
  <dcterms:created xsi:type="dcterms:W3CDTF">2025-08-20T14:01:00Z</dcterms:created>
  <dcterms:modified xsi:type="dcterms:W3CDTF">2025-08-20T14:01:00Z</dcterms:modified>
</cp:coreProperties>
</file>